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2F28" w:rsidRPr="00B05B10" w:rsidRDefault="00C62F28" w:rsidP="00C62F28">
      <w:pPr>
        <w:pStyle w:val="a3"/>
        <w:widowControl w:val="0"/>
        <w:spacing w:after="160" w:line="336" w:lineRule="auto"/>
        <w:ind w:firstLine="0"/>
        <w:jc w:val="center"/>
        <w:rPr>
          <w:rFonts w:ascii="GHEA Grapalat" w:hAnsi="GHEA Grapalat"/>
          <w:i w:val="0"/>
          <w:sz w:val="24"/>
          <w:szCs w:val="24"/>
        </w:rPr>
      </w:pPr>
      <w:r w:rsidRPr="00B05B10">
        <w:rPr>
          <w:rFonts w:ascii="GHEA Grapalat" w:hAnsi="GHEA Grapalat"/>
          <w:i w:val="0"/>
          <w:sz w:val="24"/>
          <w:szCs w:val="24"/>
        </w:rPr>
        <w:t>О ЗАПРОСЕ КОТИРОВОК</w:t>
      </w:r>
    </w:p>
    <w:p w:rsidR="00642EFE" w:rsidRPr="00BA7128" w:rsidRDefault="00BA7128" w:rsidP="00B46D58">
      <w:pPr>
        <w:pStyle w:val="a3"/>
        <w:widowControl w:val="0"/>
        <w:spacing w:after="160" w:line="240" w:lineRule="auto"/>
        <w:ind w:firstLine="0"/>
        <w:jc w:val="center"/>
        <w:rPr>
          <w:rFonts w:ascii="GHEA Grapalat" w:hAnsi="GHEA Grapalat"/>
          <w:i w:val="0"/>
          <w:sz w:val="24"/>
          <w:szCs w:val="24"/>
        </w:rPr>
      </w:pPr>
      <w:r>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52DA5" w:rsidRPr="00B52DA5">
        <w:rPr>
          <w:rFonts w:ascii="GHEA Grapalat" w:hAnsi="GHEA Grapalat"/>
          <w:i w:val="0"/>
          <w:sz w:val="24"/>
          <w:szCs w:val="24"/>
        </w:rPr>
        <w:t>25</w:t>
      </w:r>
      <w:r w:rsidRPr="009044F1">
        <w:rPr>
          <w:rFonts w:ascii="GHEA Grapalat" w:hAnsi="GHEA Grapalat"/>
          <w:i w:val="0"/>
          <w:sz w:val="24"/>
          <w:szCs w:val="24"/>
        </w:rPr>
        <w:t>" "</w:t>
      </w:r>
      <w:r w:rsidR="007A07CC" w:rsidRPr="007A07CC">
        <w:rPr>
          <w:rFonts w:ascii="GHEA Grapalat" w:hAnsi="GHEA Grapalat"/>
          <w:i w:val="0"/>
          <w:sz w:val="24"/>
          <w:szCs w:val="24"/>
        </w:rPr>
        <w:t>24</w:t>
      </w:r>
      <w:r w:rsidRPr="009044F1">
        <w:rPr>
          <w:rFonts w:ascii="GHEA Grapalat" w:hAnsi="GHEA Grapalat"/>
          <w:i w:val="0"/>
          <w:sz w:val="24"/>
          <w:szCs w:val="24"/>
        </w:rPr>
        <w:t>" 20</w:t>
      </w:r>
      <w:r w:rsidR="007A07CC" w:rsidRPr="007A07CC">
        <w:rPr>
          <w:rFonts w:ascii="GHEA Grapalat" w:hAnsi="GHEA Grapalat"/>
          <w:i w:val="0"/>
          <w:sz w:val="24"/>
          <w:szCs w:val="24"/>
        </w:rPr>
        <w:t>20</w:t>
      </w:r>
      <w:r w:rsidRPr="009044F1">
        <w:rPr>
          <w:rFonts w:ascii="GHEA Grapalat" w:hAnsi="GHEA Grapalat"/>
          <w:i w:val="0"/>
          <w:sz w:val="24"/>
          <w:szCs w:val="24"/>
        </w:rPr>
        <w:t xml:space="preserve"> "</w:t>
      </w:r>
      <w:r w:rsidR="007A07CC" w:rsidRPr="007A07CC">
        <w:rPr>
          <w:rFonts w:ascii="GHEA Grapalat" w:hAnsi="GHEA Grapalat"/>
          <w:i w:val="0"/>
          <w:sz w:val="24"/>
          <w:szCs w:val="24"/>
        </w:rPr>
        <w:t>2</w:t>
      </w:r>
      <w:r w:rsidRPr="009044F1">
        <w:rPr>
          <w:rFonts w:ascii="GHEA Grapalat" w:hAnsi="GHEA Grapalat"/>
          <w:i w:val="0"/>
          <w:sz w:val="24"/>
          <w:szCs w:val="24"/>
        </w:rPr>
        <w:t xml:space="preserve">" </w:t>
      </w:r>
    </w:p>
    <w:p w:rsidR="0091042F" w:rsidRPr="007A07CC" w:rsidRDefault="0006703E" w:rsidP="00B46D58">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6538D1" w:rsidRPr="006538D1">
        <w:rPr>
          <w:rFonts w:ascii="GHEA Grapalat" w:hAnsi="GHEA Grapalat"/>
          <w:i w:val="0"/>
          <w:sz w:val="24"/>
          <w:szCs w:val="24"/>
        </w:rPr>
        <w:t xml:space="preserve">&lt;&lt; </w:t>
      </w:r>
      <w:r w:rsidR="00B52DA5">
        <w:rPr>
          <w:rFonts w:ascii="GHEA Grapalat" w:hAnsi="GHEA Grapalat"/>
          <w:lang w:val="af-ZA"/>
        </w:rPr>
        <w:t>АМА</w:t>
      </w:r>
      <w:r w:rsidR="006538D1">
        <w:rPr>
          <w:rFonts w:ascii="GHEA Grapalat" w:hAnsi="GHEA Grapalat"/>
          <w:lang w:val="af-ZA"/>
        </w:rPr>
        <w:t>А</w:t>
      </w:r>
      <w:r w:rsidR="006538D1">
        <w:rPr>
          <w:rFonts w:ascii="GHEA Grapalat" w:hAnsi="GHEA Grapalat" w:cs="Sylfaen"/>
          <w:color w:val="000000"/>
          <w:lang w:val="af-ZA"/>
        </w:rPr>
        <w:t>-</w:t>
      </w:r>
      <w:r w:rsidR="001B7671" w:rsidRPr="001B7671">
        <w:t xml:space="preserve"> </w:t>
      </w:r>
      <w:r w:rsidR="001B7671" w:rsidRPr="001B7671">
        <w:rPr>
          <w:rFonts w:ascii="GHEA Grapalat" w:hAnsi="GHEA Grapalat" w:cs="Sylfaen"/>
          <w:color w:val="000000"/>
        </w:rPr>
        <w:t>GHAPDz</w:t>
      </w:r>
      <w:r w:rsidR="006538D1">
        <w:rPr>
          <w:rFonts w:ascii="GHEA Grapalat" w:hAnsi="GHEA Grapalat" w:cs="Sylfaen"/>
          <w:color w:val="000000"/>
          <w:lang w:val="af-ZA"/>
        </w:rPr>
        <w:t xml:space="preserve">&gt;&gt; </w:t>
      </w:r>
      <w:r w:rsidR="00C62F28" w:rsidRPr="00C62F28">
        <w:rPr>
          <w:rFonts w:ascii="GHEA Grapalat" w:hAnsi="GHEA Grapalat"/>
          <w:i w:val="0"/>
          <w:sz w:val="24"/>
          <w:szCs w:val="24"/>
        </w:rPr>
        <w:t>20</w:t>
      </w:r>
      <w:r w:rsidR="00C62F28">
        <w:rPr>
          <w:rFonts w:ascii="GHEA Grapalat" w:hAnsi="GHEA Grapalat"/>
          <w:i w:val="0"/>
          <w:sz w:val="24"/>
          <w:szCs w:val="24"/>
        </w:rPr>
        <w:t>/</w:t>
      </w:r>
      <w:r w:rsidR="007A07CC">
        <w:rPr>
          <w:rFonts w:ascii="GHEA Grapalat" w:hAnsi="GHEA Grapalat"/>
          <w:i w:val="0"/>
          <w:sz w:val="24"/>
          <w:szCs w:val="24"/>
          <w:lang w:val="en-US"/>
        </w:rPr>
        <w:t>2</w:t>
      </w:r>
    </w:p>
    <w:p w:rsidR="0091042F" w:rsidRPr="009044F1" w:rsidRDefault="0091042F" w:rsidP="00B46D58">
      <w:pPr>
        <w:pStyle w:val="a3"/>
        <w:widowControl w:val="0"/>
        <w:spacing w:after="160" w:line="240" w:lineRule="auto"/>
        <w:rPr>
          <w:rFonts w:ascii="GHEA Grapalat" w:hAnsi="GHEA Grapalat"/>
          <w:i w:val="0"/>
          <w:sz w:val="24"/>
          <w:szCs w:val="24"/>
        </w:rPr>
      </w:pPr>
    </w:p>
    <w:p w:rsidR="00B74C60" w:rsidRPr="006538D1"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C62F28" w:rsidRPr="00267822">
        <w:rPr>
          <w:rFonts w:ascii="GHEA Grapalat" w:hAnsi="GHEA Grapalat"/>
          <w:i w:val="0"/>
          <w:sz w:val="24"/>
          <w:szCs w:val="24"/>
        </w:rPr>
        <w:t>&lt;&lt;</w:t>
      </w:r>
      <w:r w:rsidR="00B52DA5" w:rsidRPr="00B52DA5">
        <w:rPr>
          <w:rFonts w:ascii="GHEA Grapalat" w:hAnsi="GHEA Grapalat"/>
          <w:i w:val="0"/>
          <w:sz w:val="24"/>
          <w:szCs w:val="24"/>
        </w:rPr>
        <w:t>Азатаван</w:t>
      </w:r>
      <w:r w:rsidR="009F792A">
        <w:rPr>
          <w:rFonts w:ascii="GHEA Grapalat" w:hAnsi="GHEA Grapalat"/>
          <w:i w:val="0"/>
          <w:sz w:val="24"/>
          <w:szCs w:val="24"/>
        </w:rPr>
        <w:t>ский</w:t>
      </w:r>
      <w:r w:rsidR="001B7671" w:rsidRPr="001B7671">
        <w:rPr>
          <w:rFonts w:ascii="GHEA Grapalat" w:hAnsi="GHEA Grapalat"/>
          <w:i w:val="0"/>
          <w:sz w:val="24"/>
          <w:szCs w:val="24"/>
        </w:rPr>
        <w:t xml:space="preserve"> </w:t>
      </w:r>
      <w:r w:rsidR="009F792A" w:rsidRPr="009F792A">
        <w:rPr>
          <w:rFonts w:ascii="GHEA Grapalat" w:hAnsi="GHEA Grapalat"/>
          <w:i w:val="0"/>
          <w:sz w:val="24"/>
          <w:szCs w:val="24"/>
        </w:rPr>
        <w:t>Це</w:t>
      </w:r>
      <w:r w:rsidR="009F792A">
        <w:rPr>
          <w:rFonts w:ascii="GHEA Grapalat" w:hAnsi="GHEA Grapalat"/>
          <w:i w:val="0"/>
          <w:sz w:val="24"/>
          <w:szCs w:val="24"/>
        </w:rPr>
        <w:t>рнтр</w:t>
      </w:r>
      <w:r w:rsidR="001B7671" w:rsidRPr="001B7671">
        <w:rPr>
          <w:rFonts w:ascii="GHEA Grapalat" w:hAnsi="GHEA Grapalat"/>
          <w:i w:val="0"/>
          <w:sz w:val="24"/>
          <w:szCs w:val="24"/>
        </w:rPr>
        <w:t xml:space="preserve"> </w:t>
      </w:r>
      <w:proofErr w:type="gramStart"/>
      <w:r w:rsidR="009F792A" w:rsidRPr="009F792A">
        <w:rPr>
          <w:rFonts w:ascii="GHEA Grapalat" w:hAnsi="GHEA Grapalat"/>
          <w:i w:val="0"/>
          <w:sz w:val="24"/>
          <w:szCs w:val="24"/>
        </w:rPr>
        <w:t>Первичного</w:t>
      </w:r>
      <w:proofErr w:type="gramEnd"/>
      <w:r w:rsidR="00B52DA5" w:rsidRPr="00B52DA5">
        <w:rPr>
          <w:rFonts w:ascii="GHEA Grapalat" w:hAnsi="GHEA Grapalat"/>
          <w:i w:val="0"/>
          <w:sz w:val="24"/>
          <w:szCs w:val="24"/>
        </w:rPr>
        <w:t xml:space="preserve"> </w:t>
      </w:r>
      <w:r w:rsidR="009F792A">
        <w:rPr>
          <w:rFonts w:ascii="GHEA Grapalat" w:hAnsi="GHEA Grapalat"/>
          <w:i w:val="0"/>
          <w:sz w:val="24"/>
          <w:szCs w:val="24"/>
        </w:rPr>
        <w:t>Здраво</w:t>
      </w:r>
      <w:r w:rsidR="009F792A" w:rsidRPr="009F792A">
        <w:rPr>
          <w:rFonts w:ascii="GHEA Grapalat" w:hAnsi="GHEA Grapalat"/>
          <w:i w:val="0"/>
          <w:sz w:val="24"/>
          <w:szCs w:val="24"/>
        </w:rPr>
        <w:t>хранения</w:t>
      </w:r>
      <w:r w:rsidR="009F792A">
        <w:rPr>
          <w:rFonts w:ascii="GHEA Grapalat" w:hAnsi="GHEA Grapalat"/>
          <w:i w:val="0"/>
          <w:sz w:val="24"/>
          <w:szCs w:val="24"/>
        </w:rPr>
        <w:t>&gt;&gt;</w:t>
      </w:r>
      <w:r w:rsidR="009F792A" w:rsidRPr="009F792A">
        <w:rPr>
          <w:rFonts w:ascii="GHEA Grapalat" w:hAnsi="GHEA Grapalat"/>
          <w:i w:val="0"/>
          <w:sz w:val="24"/>
          <w:szCs w:val="24"/>
        </w:rPr>
        <w:t>ГНО</w:t>
      </w:r>
    </w:p>
    <w:p w:rsidR="00B74C60" w:rsidRPr="00B74C60" w:rsidRDefault="00B74C60" w:rsidP="00B46D58">
      <w:pPr>
        <w:pStyle w:val="a3"/>
        <w:widowControl w:val="0"/>
        <w:spacing w:line="240" w:lineRule="auto"/>
        <w:ind w:firstLine="709"/>
        <w:jc w:val="left"/>
        <w:rPr>
          <w:rFonts w:ascii="GHEA Grapalat" w:hAnsi="GHEA Grapalat"/>
          <w:i w:val="0"/>
          <w:sz w:val="24"/>
          <w:szCs w:val="24"/>
        </w:rPr>
      </w:pPr>
      <w:r w:rsidRPr="00B74C60">
        <w:rPr>
          <w:rFonts w:ascii="GHEA Grapalat" w:hAnsi="GHEA Grapalat"/>
          <w:i w:val="0"/>
          <w:sz w:val="24"/>
          <w:szCs w:val="24"/>
        </w:rPr>
        <w:t xml:space="preserve">                          </w:t>
      </w:r>
      <w:r w:rsidR="00642EFE" w:rsidRPr="009044F1">
        <w:rPr>
          <w:rFonts w:ascii="GHEA Grapalat" w:hAnsi="GHEA Grapalat"/>
          <w:i w:val="0"/>
          <w:sz w:val="24"/>
          <w:szCs w:val="24"/>
        </w:rPr>
        <w:t xml:space="preserve"> </w:t>
      </w:r>
      <w:r w:rsidRPr="004775ED">
        <w:rPr>
          <w:rFonts w:ascii="GHEA Grapalat" w:hAnsi="GHEA Grapalat"/>
          <w:sz w:val="16"/>
          <w:szCs w:val="16"/>
        </w:rPr>
        <w:t>(наименование заказчика)</w:t>
      </w:r>
    </w:p>
    <w:p w:rsidR="00311076" w:rsidRPr="00B52DA5" w:rsidRDefault="00642EFE" w:rsidP="00B74C60">
      <w:pPr>
        <w:pStyle w:val="a3"/>
        <w:widowControl w:val="0"/>
        <w:spacing w:line="240" w:lineRule="auto"/>
        <w:ind w:firstLine="0"/>
        <w:jc w:val="left"/>
        <w:rPr>
          <w:rFonts w:ascii="GHEA Grapalat" w:hAnsi="GHEA Grapalat"/>
          <w:i w:val="0"/>
          <w:sz w:val="24"/>
          <w:szCs w:val="24"/>
        </w:rPr>
      </w:pPr>
      <w:proofErr w:type="gramStart"/>
      <w:r w:rsidRPr="009044F1">
        <w:rPr>
          <w:rFonts w:ascii="GHEA Grapalat" w:hAnsi="GHEA Grapalat"/>
          <w:i w:val="0"/>
          <w:sz w:val="24"/>
          <w:szCs w:val="24"/>
        </w:rPr>
        <w:t>находящийся</w:t>
      </w:r>
      <w:proofErr w:type="gramEnd"/>
      <w:r w:rsidRPr="009044F1">
        <w:rPr>
          <w:rFonts w:ascii="GHEA Grapalat" w:hAnsi="GHEA Grapalat"/>
          <w:i w:val="0"/>
          <w:sz w:val="24"/>
          <w:szCs w:val="24"/>
        </w:rPr>
        <w:t xml:space="preserve"> по адресу:</w:t>
      </w:r>
      <w:r w:rsidR="00B74C60" w:rsidRPr="00B74C60">
        <w:rPr>
          <w:rFonts w:ascii="GHEA Grapalat" w:hAnsi="GHEA Grapalat"/>
          <w:i w:val="0"/>
          <w:sz w:val="24"/>
          <w:szCs w:val="24"/>
        </w:rPr>
        <w:t xml:space="preserve"> </w:t>
      </w:r>
      <w:r w:rsidR="0094034F" w:rsidRPr="0094034F">
        <w:rPr>
          <w:rFonts w:ascii="GHEA Grapalat" w:hAnsi="GHEA Grapalat"/>
          <w:i w:val="0"/>
          <w:sz w:val="24"/>
          <w:szCs w:val="24"/>
        </w:rPr>
        <w:t>Ар</w:t>
      </w:r>
      <w:r w:rsidR="00B52DA5">
        <w:rPr>
          <w:rFonts w:ascii="GHEA Grapalat" w:hAnsi="GHEA Grapalat"/>
          <w:i w:val="0"/>
          <w:sz w:val="24"/>
          <w:szCs w:val="24"/>
        </w:rPr>
        <w:t xml:space="preserve">мения Араратская область с </w:t>
      </w:r>
      <w:r w:rsidR="00B52DA5" w:rsidRPr="00B52DA5">
        <w:rPr>
          <w:rFonts w:ascii="GHEA Grapalat" w:hAnsi="GHEA Grapalat"/>
          <w:i w:val="0"/>
          <w:sz w:val="24"/>
          <w:szCs w:val="24"/>
        </w:rPr>
        <w:t>Азатаван</w:t>
      </w:r>
    </w:p>
    <w:p w:rsidR="00347499" w:rsidRPr="003A1EBB" w:rsidRDefault="00B74C60" w:rsidP="00B46D58">
      <w:pPr>
        <w:pStyle w:val="a3"/>
        <w:widowControl w:val="0"/>
        <w:tabs>
          <w:tab w:val="left" w:pos="7230"/>
        </w:tabs>
        <w:spacing w:after="160" w:line="240" w:lineRule="auto"/>
        <w:ind w:left="1985" w:firstLine="0"/>
        <w:rPr>
          <w:rFonts w:ascii="GHEA Grapalat" w:hAnsi="GHEA Grapalat"/>
          <w:i w:val="0"/>
          <w:sz w:val="16"/>
          <w:szCs w:val="16"/>
        </w:rPr>
      </w:pPr>
      <w:r w:rsidRPr="003F7715">
        <w:rPr>
          <w:rFonts w:ascii="GHEA Grapalat" w:hAnsi="GHEA Grapalat"/>
          <w:sz w:val="16"/>
          <w:szCs w:val="16"/>
        </w:rPr>
        <w:t xml:space="preserve">                                                           </w:t>
      </w:r>
      <w:r w:rsidR="00A12C95" w:rsidRPr="004775ED">
        <w:rPr>
          <w:rFonts w:ascii="GHEA Grapalat" w:hAnsi="GHEA Grapalat"/>
          <w:sz w:val="16"/>
          <w:szCs w:val="16"/>
        </w:rPr>
        <w:t>(адрес заказчика)</w:t>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0099454B" w:rsidRPr="00B05B10">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C62F28" w:rsidP="00B46D58">
      <w:pPr>
        <w:pStyle w:val="a3"/>
        <w:widowControl w:val="0"/>
        <w:spacing w:line="240" w:lineRule="auto"/>
        <w:ind w:firstLine="0"/>
        <w:rPr>
          <w:rFonts w:ascii="GHEA Grapalat" w:hAnsi="GHEA Grapalat"/>
          <w:i w:val="0"/>
          <w:sz w:val="24"/>
          <w:szCs w:val="24"/>
        </w:rPr>
      </w:pPr>
      <w:r w:rsidRPr="00D44DC1">
        <w:rPr>
          <w:rFonts w:ascii="GHEA Grapalat" w:hAnsi="GHEA Grapalat"/>
          <w:i w:val="0"/>
          <w:sz w:val="24"/>
          <w:szCs w:val="24"/>
        </w:rPr>
        <w:t xml:space="preserve">медицинские принадлежности </w:t>
      </w:r>
      <w:r w:rsidR="00782D60">
        <w:rPr>
          <w:rFonts w:ascii="GHEA Grapalat" w:hAnsi="GHEA Grapalat"/>
          <w:i w:val="0"/>
          <w:sz w:val="24"/>
          <w:szCs w:val="24"/>
        </w:rPr>
        <w:t>(далее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782D60">
        <w:rPr>
          <w:rFonts w:ascii="GHEA Grapalat" w:hAnsi="GHEA Grapalat"/>
          <w:i w:val="0"/>
          <w:sz w:val="16"/>
          <w:szCs w:val="16"/>
        </w:rPr>
        <w:t>товара</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C62F28"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в бумажной форме необходимо обратиться к заказчику до __</w:t>
      </w:r>
      <w:r w:rsidR="00C62F28" w:rsidRPr="00C62F28">
        <w:rPr>
          <w:rFonts w:ascii="GHEA Grapalat" w:hAnsi="GHEA Grapalat"/>
          <w:i w:val="0"/>
          <w:sz w:val="24"/>
          <w:szCs w:val="24"/>
        </w:rPr>
        <w:t>12</w:t>
      </w:r>
      <w:r w:rsidRPr="009044F1">
        <w:rPr>
          <w:rFonts w:ascii="GHEA Grapalat" w:hAnsi="GHEA Grapalat"/>
          <w:i w:val="0"/>
          <w:sz w:val="24"/>
          <w:szCs w:val="24"/>
        </w:rPr>
        <w:t>__ часов</w:t>
      </w:r>
      <w:r w:rsidRPr="00971F4A">
        <w:rPr>
          <w:rFonts w:ascii="GHEA Grapalat" w:hAnsi="GHEA Grapalat"/>
          <w:i w:val="0"/>
          <w:sz w:val="24"/>
          <w:szCs w:val="24"/>
        </w:rPr>
        <w:t>___</w:t>
      </w:r>
      <w:r w:rsidR="00C62F28" w:rsidRPr="00C62F28">
        <w:rPr>
          <w:rFonts w:ascii="GHEA Grapalat" w:hAnsi="GHEA Grapalat"/>
          <w:i w:val="0"/>
          <w:sz w:val="24"/>
          <w:szCs w:val="24"/>
        </w:rPr>
        <w:t>7</w:t>
      </w:r>
      <w:r w:rsidRPr="00971F4A">
        <w:rPr>
          <w:rFonts w:ascii="GHEA Grapalat" w:hAnsi="GHEA Grapalat"/>
          <w:i w:val="0"/>
          <w:sz w:val="24"/>
          <w:szCs w:val="24"/>
        </w:rPr>
        <w:t>_</w:t>
      </w:r>
      <w:r w:rsidRPr="009044F1">
        <w:rPr>
          <w:rFonts w:ascii="GHEA Grapalat" w:hAnsi="GHEA Grapalat"/>
          <w:i w:val="0"/>
          <w:sz w:val="24"/>
          <w:szCs w:val="24"/>
        </w:rPr>
        <w:t xml:space="preserve">-го дня со дня опубликования </w:t>
      </w:r>
      <w:r w:rsidRPr="009044F1">
        <w:rPr>
          <w:rFonts w:ascii="GHEA Grapalat" w:hAnsi="GHEA Grapalat"/>
          <w:i w:val="0"/>
          <w:sz w:val="24"/>
          <w:szCs w:val="24"/>
        </w:rPr>
        <w:lastRenderedPageBreak/>
        <w:t xml:space="preserve">настоящего объявления. При этом для получения приглашения в бумажной форме заказчику должно быть представлено письменное заявление. </w:t>
      </w:r>
      <w:proofErr w:type="gramStart"/>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w:t>
      </w:r>
      <w:r w:rsidR="00C62F28">
        <w:rPr>
          <w:rFonts w:ascii="GHEA Grapalat" w:hAnsi="GHEA Grapalat"/>
          <w:i w:val="0"/>
          <w:sz w:val="24"/>
          <w:szCs w:val="24"/>
          <w:lang w:val="en-US"/>
        </w:rPr>
        <w:t>ADM</w:t>
      </w:r>
      <w:r w:rsidR="00971F4A" w:rsidRPr="00971F4A">
        <w:rPr>
          <w:rFonts w:ascii="GHEA Grapalat" w:hAnsi="GHEA Grapalat"/>
          <w:i w:val="0"/>
          <w:sz w:val="24"/>
          <w:szCs w:val="24"/>
        </w:rPr>
        <w:t>_____</w:t>
      </w:r>
      <w:r w:rsidR="00971F4A">
        <w:rPr>
          <w:rFonts w:ascii="GHEA Grapalat" w:hAnsi="GHEA Grapalat"/>
          <w:i w:val="0"/>
          <w:sz w:val="24"/>
          <w:szCs w:val="24"/>
        </w:rPr>
        <w:t xml:space="preserve">__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C62F28" w:rsidRPr="00B05B10">
        <w:rPr>
          <w:rFonts w:ascii="GHEA Grapalat" w:hAnsi="GHEA Grapalat"/>
          <w:i w:val="0"/>
          <w:sz w:val="24"/>
          <w:szCs w:val="24"/>
        </w:rPr>
        <w:t>ЗАПРОСЕ КОТИРОВОК</w:t>
      </w:r>
      <w:r w:rsidR="006538D1" w:rsidRPr="006538D1">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p>
    <w:p w:rsidR="003F6ED1" w:rsidRPr="0012547D" w:rsidRDefault="0094034F" w:rsidP="00C62F28">
      <w:pPr>
        <w:pStyle w:val="a3"/>
        <w:widowControl w:val="0"/>
        <w:spacing w:after="160"/>
        <w:ind w:firstLine="0"/>
        <w:jc w:val="center"/>
        <w:rPr>
          <w:rFonts w:ascii="GHEA Grapalat" w:hAnsi="GHEA Grapalat"/>
          <w:i w:val="0"/>
          <w:sz w:val="16"/>
          <w:szCs w:val="24"/>
        </w:rPr>
      </w:pPr>
      <w:r w:rsidRPr="0094034F">
        <w:rPr>
          <w:rFonts w:ascii="GHEA Grapalat" w:hAnsi="GHEA Grapalat"/>
          <w:i w:val="0"/>
          <w:sz w:val="24"/>
          <w:szCs w:val="24"/>
        </w:rPr>
        <w:t xml:space="preserve">Армения Араратская область </w:t>
      </w:r>
      <w:r w:rsidR="00B52DA5" w:rsidRPr="0012547D">
        <w:rPr>
          <w:rFonts w:ascii="GHEA Grapalat" w:hAnsi="GHEA Grapalat"/>
          <w:i w:val="0"/>
          <w:sz w:val="24"/>
          <w:szCs w:val="24"/>
        </w:rPr>
        <w:t xml:space="preserve">  </w:t>
      </w:r>
      <w:r w:rsidR="00B52DA5">
        <w:rPr>
          <w:rFonts w:ascii="GHEA Grapalat" w:hAnsi="GHEA Grapalat"/>
          <w:i w:val="0"/>
          <w:sz w:val="24"/>
          <w:szCs w:val="24"/>
        </w:rPr>
        <w:t>с</w:t>
      </w:r>
      <w:r w:rsidR="00B52DA5" w:rsidRPr="0012547D">
        <w:rPr>
          <w:rFonts w:ascii="GHEA Grapalat" w:hAnsi="GHEA Grapalat"/>
          <w:i w:val="0"/>
          <w:sz w:val="24"/>
          <w:szCs w:val="24"/>
        </w:rPr>
        <w:t>ело Азатаван</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w:t>
      </w:r>
      <w:r w:rsidR="00C62F28" w:rsidRPr="00C62F28">
        <w:rPr>
          <w:rFonts w:ascii="GHEA Grapalat" w:hAnsi="GHEA Grapalat"/>
          <w:i w:val="0"/>
          <w:sz w:val="24"/>
          <w:szCs w:val="24"/>
        </w:rPr>
        <w:t>12</w:t>
      </w:r>
      <w:r w:rsidRPr="000F0CA8">
        <w:rPr>
          <w:rFonts w:ascii="GHEA Grapalat" w:hAnsi="GHEA Grapalat"/>
          <w:i w:val="0"/>
          <w:sz w:val="24"/>
          <w:szCs w:val="24"/>
        </w:rPr>
        <w:t>____часов _</w:t>
      </w:r>
      <w:r w:rsidR="00C62F28" w:rsidRPr="00C62F28">
        <w:rPr>
          <w:rFonts w:ascii="GHEA Grapalat" w:hAnsi="GHEA Grapalat"/>
          <w:i w:val="0"/>
          <w:sz w:val="24"/>
          <w:szCs w:val="24"/>
        </w:rPr>
        <w:t>7</w:t>
      </w:r>
      <w:r w:rsidRPr="000F0CA8">
        <w:rPr>
          <w:rFonts w:ascii="GHEA Grapalat" w:hAnsi="GHEA Grapalat"/>
          <w:i w:val="0"/>
          <w:sz w:val="24"/>
          <w:szCs w:val="24"/>
        </w:rPr>
        <w:t>___-го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94034F">
      <w:pPr>
        <w:pStyle w:val="a3"/>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94034F" w:rsidRPr="0094034F">
        <w:rPr>
          <w:rFonts w:ascii="GHEA Grapalat" w:hAnsi="GHEA Grapalat"/>
          <w:i w:val="0"/>
          <w:sz w:val="24"/>
          <w:szCs w:val="24"/>
        </w:rPr>
        <w:t xml:space="preserve">Армения Араратская </w:t>
      </w:r>
      <w:r w:rsidR="00B52DA5">
        <w:rPr>
          <w:rFonts w:ascii="GHEA Grapalat" w:hAnsi="GHEA Grapalat"/>
          <w:i w:val="0"/>
          <w:sz w:val="24"/>
          <w:szCs w:val="24"/>
        </w:rPr>
        <w:t>область с Азата</w:t>
      </w:r>
      <w:r w:rsidR="00B52DA5" w:rsidRPr="00B52DA5">
        <w:rPr>
          <w:rFonts w:ascii="GHEA Grapalat" w:hAnsi="GHEA Grapalat"/>
          <w:i w:val="0"/>
          <w:sz w:val="24"/>
          <w:szCs w:val="24"/>
        </w:rPr>
        <w:t>ван</w:t>
      </w:r>
      <w:r w:rsidRPr="000F0CA8">
        <w:rPr>
          <w:rFonts w:ascii="GHEA Grapalat" w:hAnsi="GHEA Grapalat"/>
          <w:i w:val="0"/>
          <w:sz w:val="24"/>
          <w:szCs w:val="24"/>
        </w:rPr>
        <w:t xml:space="preserve"> в </w:t>
      </w:r>
      <w:r w:rsidR="008471E8">
        <w:rPr>
          <w:rFonts w:ascii="GHEA Grapalat" w:hAnsi="GHEA Grapalat"/>
          <w:i w:val="0"/>
          <w:sz w:val="24"/>
          <w:szCs w:val="24"/>
          <w:lang w:val="hy-AM"/>
        </w:rPr>
        <w:t>12</w:t>
      </w:r>
      <w:r w:rsidRPr="008471E8">
        <w:rPr>
          <w:rFonts w:ascii="GHEA Grapalat" w:hAnsi="GHEA Grapalat"/>
          <w:i w:val="0"/>
          <w:color w:val="000000" w:themeColor="text1"/>
          <w:sz w:val="24"/>
          <w:szCs w:val="24"/>
        </w:rPr>
        <w:t>часов "</w:t>
      </w:r>
      <w:r w:rsidR="007A07CC" w:rsidRPr="007A07CC">
        <w:rPr>
          <w:rFonts w:ascii="GHEA Grapalat" w:hAnsi="GHEA Grapalat"/>
          <w:i w:val="0"/>
          <w:color w:val="000000" w:themeColor="text1"/>
          <w:sz w:val="24"/>
          <w:szCs w:val="24"/>
        </w:rPr>
        <w:t>04</w:t>
      </w:r>
      <w:r w:rsidRPr="008471E8">
        <w:rPr>
          <w:rFonts w:ascii="GHEA Grapalat" w:hAnsi="GHEA Grapalat"/>
          <w:i w:val="0"/>
          <w:color w:val="000000" w:themeColor="text1"/>
          <w:sz w:val="24"/>
          <w:szCs w:val="24"/>
        </w:rPr>
        <w:t>"</w:t>
      </w:r>
      <w:r>
        <w:rPr>
          <w:rFonts w:ascii="GHEA Grapalat" w:hAnsi="GHEA Grapalat"/>
          <w:i w:val="0"/>
          <w:sz w:val="24"/>
          <w:szCs w:val="24"/>
        </w:rPr>
        <w:t xml:space="preserve"> "</w:t>
      </w:r>
      <w:r w:rsidR="007A07CC">
        <w:rPr>
          <w:rFonts w:ascii="GHEA Grapalat" w:hAnsi="GHEA Grapalat"/>
          <w:i w:val="0"/>
          <w:sz w:val="24"/>
          <w:szCs w:val="24"/>
        </w:rPr>
        <w:t>0</w:t>
      </w:r>
      <w:r w:rsidR="007A07CC" w:rsidRPr="007A07CC">
        <w:rPr>
          <w:rFonts w:ascii="GHEA Grapalat" w:hAnsi="GHEA Grapalat"/>
          <w:i w:val="0"/>
          <w:sz w:val="24"/>
          <w:szCs w:val="24"/>
        </w:rPr>
        <w:t>2</w:t>
      </w:r>
      <w:r>
        <w:rPr>
          <w:rFonts w:ascii="GHEA Grapalat" w:hAnsi="GHEA Grapalat"/>
          <w:i w:val="0"/>
          <w:sz w:val="24"/>
          <w:szCs w:val="24"/>
        </w:rPr>
        <w:t>" "</w:t>
      </w:r>
      <w:r w:rsidR="00B52DA5">
        <w:rPr>
          <w:rFonts w:ascii="GHEA Grapalat" w:hAnsi="GHEA Grapalat"/>
          <w:i w:val="0"/>
          <w:sz w:val="24"/>
          <w:szCs w:val="24"/>
        </w:rPr>
        <w:t>20</w:t>
      </w:r>
      <w:r w:rsidR="00B52DA5" w:rsidRPr="00B52DA5">
        <w:rPr>
          <w:rFonts w:ascii="GHEA Grapalat" w:hAnsi="GHEA Grapalat"/>
          <w:i w:val="0"/>
          <w:sz w:val="24"/>
          <w:szCs w:val="24"/>
        </w:rPr>
        <w:t>20г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proofErr w:type="gramStart"/>
      <w:r w:rsidR="00032D7E" w:rsidRPr="00032D7E">
        <w:rPr>
          <w:rFonts w:ascii="GHEA Grapalat" w:hAnsi="GHEA Grapalat"/>
          <w:i w:val="0"/>
          <w:sz w:val="24"/>
          <w:szCs w:val="24"/>
        </w:rPr>
        <w:t>,</w:t>
      </w:r>
      <w:r w:rsidRPr="009044F1">
        <w:rPr>
          <w:rFonts w:ascii="GHEA Grapalat" w:hAnsi="GHEA Grapalat"/>
          <w:i w:val="0"/>
          <w:sz w:val="24"/>
          <w:szCs w:val="24"/>
        </w:rPr>
        <w:t>п</w:t>
      </w:r>
      <w:proofErr w:type="gramEnd"/>
      <w:r w:rsidRPr="009044F1">
        <w:rPr>
          <w:rFonts w:ascii="GHEA Grapalat" w:hAnsi="GHEA Grapalat"/>
          <w:i w:val="0"/>
          <w:sz w:val="24"/>
          <w:szCs w:val="24"/>
        </w:rPr>
        <w:t>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C62F28" w:rsidRPr="00B74C60" w:rsidRDefault="0094034F" w:rsidP="00C62F28">
      <w:pPr>
        <w:pStyle w:val="a3"/>
        <w:widowControl w:val="0"/>
        <w:spacing w:line="240" w:lineRule="auto"/>
        <w:ind w:firstLine="0"/>
        <w:rPr>
          <w:rFonts w:ascii="GHEA Grapalat" w:hAnsi="GHEA Grapalat"/>
          <w:i w:val="0"/>
          <w:sz w:val="24"/>
          <w:szCs w:val="24"/>
        </w:rPr>
      </w:pPr>
      <w:r w:rsidRPr="00B74C60">
        <w:rPr>
          <w:rFonts w:ascii="GHEA Grapalat" w:hAnsi="GHEA Grapalat"/>
          <w:i w:val="0"/>
          <w:sz w:val="24"/>
          <w:szCs w:val="24"/>
        </w:rPr>
        <w:t>Маник</w:t>
      </w:r>
      <w:r w:rsidR="00B74C60" w:rsidRPr="006538D1">
        <w:rPr>
          <w:rFonts w:ascii="GHEA Grapalat" w:hAnsi="GHEA Grapalat"/>
          <w:i w:val="0"/>
          <w:sz w:val="24"/>
          <w:szCs w:val="24"/>
        </w:rPr>
        <w:t xml:space="preserve"> </w:t>
      </w:r>
      <w:r w:rsidR="00B52DA5">
        <w:rPr>
          <w:rFonts w:ascii="GHEA Grapalat" w:hAnsi="GHEA Grapalat"/>
          <w:i w:val="0"/>
          <w:sz w:val="24"/>
          <w:szCs w:val="24"/>
        </w:rPr>
        <w:t>Абра</w:t>
      </w:r>
      <w:r w:rsidRPr="00B74C60">
        <w:rPr>
          <w:rFonts w:ascii="GHEA Grapalat" w:hAnsi="GHEA Grapalat"/>
          <w:i w:val="0"/>
          <w:sz w:val="24"/>
          <w:szCs w:val="24"/>
        </w:rPr>
        <w:t>амян</w:t>
      </w:r>
    </w:p>
    <w:p w:rsidR="00C62F28" w:rsidRPr="008767A1" w:rsidRDefault="00C62F28" w:rsidP="00B74C60">
      <w:pPr>
        <w:pStyle w:val="a3"/>
        <w:widowControl w:val="0"/>
        <w:spacing w:after="160"/>
        <w:ind w:firstLine="0"/>
        <w:rPr>
          <w:rFonts w:ascii="GHEA Grapalat" w:hAnsi="GHEA Grapalat"/>
          <w:i w:val="0"/>
          <w:sz w:val="16"/>
          <w:szCs w:val="24"/>
        </w:rPr>
      </w:pPr>
      <w:r w:rsidRPr="008767A1">
        <w:rPr>
          <w:rFonts w:ascii="GHEA Grapalat" w:hAnsi="GHEA Grapalat"/>
          <w:i w:val="0"/>
          <w:sz w:val="16"/>
          <w:szCs w:val="24"/>
        </w:rPr>
        <w:t>имя, фамилия</w:t>
      </w:r>
    </w:p>
    <w:p w:rsidR="00C62F28" w:rsidRPr="00294A3D" w:rsidRDefault="00C62F28" w:rsidP="00C62F28">
      <w:pPr>
        <w:pStyle w:val="a3"/>
        <w:widowControl w:val="0"/>
        <w:spacing w:after="160"/>
        <w:rPr>
          <w:rFonts w:ascii="GHEA Grapalat" w:hAnsi="GHEA Grapalat"/>
          <w:i w:val="0"/>
          <w:sz w:val="24"/>
          <w:szCs w:val="24"/>
        </w:rPr>
      </w:pPr>
    </w:p>
    <w:p w:rsidR="00C62F28" w:rsidRPr="00B52DA5" w:rsidRDefault="00C62F28" w:rsidP="00C62F28">
      <w:pPr>
        <w:pStyle w:val="a3"/>
        <w:widowControl w:val="0"/>
        <w:spacing w:after="160"/>
        <w:ind w:left="2835" w:firstLine="0"/>
        <w:rPr>
          <w:rFonts w:ascii="GHEA Grapalat" w:hAnsi="GHEA Grapalat"/>
          <w:i w:val="0"/>
          <w:sz w:val="24"/>
          <w:szCs w:val="24"/>
          <w:u w:val="single"/>
        </w:rPr>
      </w:pPr>
      <w:r w:rsidRPr="007C0B98">
        <w:rPr>
          <w:rFonts w:ascii="GHEA Grapalat" w:hAnsi="GHEA Grapalat"/>
          <w:i w:val="0"/>
          <w:sz w:val="24"/>
          <w:szCs w:val="24"/>
        </w:rPr>
        <w:t xml:space="preserve">Телефон </w:t>
      </w:r>
      <w:r w:rsidR="00414FD1" w:rsidRPr="00B74C60">
        <w:rPr>
          <w:rFonts w:ascii="GHEA Grapalat" w:hAnsi="GHEA Grapalat"/>
          <w:i w:val="0"/>
          <w:sz w:val="24"/>
          <w:szCs w:val="24"/>
        </w:rPr>
        <w:t>09</w:t>
      </w:r>
      <w:r w:rsidR="00B52DA5" w:rsidRPr="00B52DA5">
        <w:rPr>
          <w:rFonts w:ascii="GHEA Grapalat" w:hAnsi="GHEA Grapalat"/>
          <w:i w:val="0"/>
          <w:sz w:val="24"/>
          <w:szCs w:val="24"/>
        </w:rPr>
        <w:t>8392700</w:t>
      </w:r>
    </w:p>
    <w:p w:rsidR="00C62F28" w:rsidRPr="00B52DA5" w:rsidRDefault="00C62F28" w:rsidP="00C62F28">
      <w:pPr>
        <w:pStyle w:val="a3"/>
        <w:widowControl w:val="0"/>
        <w:spacing w:after="160"/>
        <w:ind w:left="2835" w:firstLine="0"/>
        <w:rPr>
          <w:rFonts w:ascii="GHEA Grapalat" w:hAnsi="GHEA Grapalat"/>
          <w:i w:val="0"/>
          <w:sz w:val="24"/>
          <w:szCs w:val="24"/>
        </w:rPr>
      </w:pPr>
      <w:r w:rsidRPr="007C0B98">
        <w:rPr>
          <w:rFonts w:ascii="GHEA Grapalat" w:hAnsi="GHEA Grapalat"/>
          <w:i w:val="0"/>
          <w:sz w:val="24"/>
          <w:szCs w:val="24"/>
        </w:rPr>
        <w:t xml:space="preserve">Электронная почта </w:t>
      </w:r>
      <w:r w:rsidR="00B52DA5" w:rsidRPr="00B52DA5">
        <w:rPr>
          <w:rStyle w:val="x-phmenubutton"/>
          <w:i w:val="0"/>
          <w:iCs/>
        </w:rPr>
        <w:t xml:space="preserve"> </w:t>
      </w:r>
      <w:r w:rsidR="00B52DA5">
        <w:rPr>
          <w:rStyle w:val="x-phmenubutton"/>
          <w:i w:val="0"/>
          <w:iCs/>
          <w:lang w:val="en-US"/>
        </w:rPr>
        <w:t>azatavaniaapk</w:t>
      </w:r>
      <w:r w:rsidR="00B52DA5" w:rsidRPr="00B52DA5">
        <w:rPr>
          <w:rStyle w:val="x-phmenubutton"/>
          <w:i w:val="0"/>
          <w:iCs/>
        </w:rPr>
        <w:t>@</w:t>
      </w:r>
      <w:r w:rsidR="00B52DA5">
        <w:rPr>
          <w:rStyle w:val="x-phmenubutton"/>
          <w:i w:val="0"/>
          <w:iCs/>
          <w:lang w:val="en-US"/>
        </w:rPr>
        <w:t>mail</w:t>
      </w:r>
      <w:r w:rsidR="00B52DA5" w:rsidRPr="00B52DA5">
        <w:rPr>
          <w:rStyle w:val="x-phmenubutton"/>
          <w:i w:val="0"/>
          <w:iCs/>
        </w:rPr>
        <w:t>.</w:t>
      </w:r>
      <w:r w:rsidR="00B52DA5">
        <w:rPr>
          <w:rStyle w:val="x-phmenubutton"/>
          <w:i w:val="0"/>
          <w:iCs/>
          <w:lang w:val="en-US"/>
        </w:rPr>
        <w:t>re</w:t>
      </w:r>
    </w:p>
    <w:p w:rsidR="00C62F28" w:rsidRPr="007C0B98" w:rsidRDefault="00C62F28" w:rsidP="00C62F28">
      <w:pPr>
        <w:pStyle w:val="a3"/>
        <w:widowControl w:val="0"/>
        <w:spacing w:line="240" w:lineRule="auto"/>
        <w:ind w:firstLine="567"/>
        <w:rPr>
          <w:rFonts w:ascii="GHEA Grapalat" w:hAnsi="GHEA Grapalat"/>
          <w:i w:val="0"/>
          <w:sz w:val="24"/>
          <w:szCs w:val="24"/>
          <w:u w:val="single"/>
        </w:rPr>
      </w:pPr>
      <w:r w:rsidRPr="007C0B98">
        <w:rPr>
          <w:rFonts w:ascii="GHEA Grapalat" w:hAnsi="GHEA Grapalat"/>
          <w:i w:val="0"/>
          <w:sz w:val="24"/>
          <w:szCs w:val="24"/>
        </w:rPr>
        <w:t xml:space="preserve">Заказчик </w:t>
      </w:r>
      <w:r w:rsidR="00B52DA5">
        <w:rPr>
          <w:rFonts w:ascii="GHEA Grapalat" w:hAnsi="GHEA Grapalat"/>
          <w:i w:val="0"/>
          <w:sz w:val="24"/>
          <w:szCs w:val="24"/>
        </w:rPr>
        <w:t>&lt;&lt;</w:t>
      </w:r>
      <w:r w:rsidR="00B52DA5" w:rsidRPr="00B52DA5">
        <w:rPr>
          <w:rFonts w:ascii="GHEA Grapalat" w:hAnsi="GHEA Grapalat"/>
          <w:i w:val="0"/>
          <w:sz w:val="24"/>
          <w:szCs w:val="24"/>
        </w:rPr>
        <w:t xml:space="preserve">Азатаванскии </w:t>
      </w:r>
      <w:r w:rsidR="00B74C60" w:rsidRPr="00B74C60">
        <w:rPr>
          <w:rFonts w:ascii="GHEA Grapalat" w:hAnsi="GHEA Grapalat"/>
          <w:i w:val="0"/>
          <w:sz w:val="24"/>
          <w:szCs w:val="24"/>
        </w:rPr>
        <w:t xml:space="preserve"> </w:t>
      </w:r>
      <w:r w:rsidR="00414FD1" w:rsidRPr="00414FD1">
        <w:rPr>
          <w:rFonts w:ascii="GHEA Grapalat" w:hAnsi="GHEA Grapalat"/>
          <w:i w:val="0"/>
          <w:sz w:val="24"/>
          <w:szCs w:val="24"/>
        </w:rPr>
        <w:t>Цернтр</w:t>
      </w:r>
      <w:r w:rsidR="00B74C60" w:rsidRPr="00B74C60">
        <w:rPr>
          <w:rFonts w:ascii="GHEA Grapalat" w:hAnsi="GHEA Grapalat"/>
          <w:i w:val="0"/>
          <w:sz w:val="24"/>
          <w:szCs w:val="24"/>
        </w:rPr>
        <w:t xml:space="preserve"> </w:t>
      </w:r>
      <w:proofErr w:type="gramStart"/>
      <w:r w:rsidR="00414FD1" w:rsidRPr="00414FD1">
        <w:rPr>
          <w:rFonts w:ascii="GHEA Grapalat" w:hAnsi="GHEA Grapalat"/>
          <w:i w:val="0"/>
          <w:sz w:val="24"/>
          <w:szCs w:val="24"/>
        </w:rPr>
        <w:t>Первичного</w:t>
      </w:r>
      <w:proofErr w:type="gramEnd"/>
      <w:r w:rsidR="00B74C60" w:rsidRPr="00B74C60">
        <w:rPr>
          <w:rFonts w:ascii="GHEA Grapalat" w:hAnsi="GHEA Grapalat"/>
          <w:i w:val="0"/>
          <w:sz w:val="24"/>
          <w:szCs w:val="24"/>
        </w:rPr>
        <w:t xml:space="preserve"> </w:t>
      </w:r>
      <w:r w:rsidR="00414FD1" w:rsidRPr="00414FD1">
        <w:rPr>
          <w:rFonts w:ascii="GHEA Grapalat" w:hAnsi="GHEA Grapalat"/>
          <w:i w:val="0"/>
          <w:sz w:val="24"/>
          <w:szCs w:val="24"/>
        </w:rPr>
        <w:t>Здравохранения&gt;&gt; ГНО</w:t>
      </w:r>
    </w:p>
    <w:p w:rsidR="00C62F28" w:rsidRPr="008767A1" w:rsidRDefault="00C62F28" w:rsidP="00C62F28">
      <w:pPr>
        <w:pStyle w:val="a3"/>
        <w:widowControl w:val="0"/>
        <w:spacing w:after="160"/>
        <w:ind w:left="2835" w:firstLine="0"/>
        <w:rPr>
          <w:rFonts w:ascii="GHEA Grapalat" w:hAnsi="GHEA Grapalat"/>
          <w:i w:val="0"/>
          <w:sz w:val="16"/>
          <w:szCs w:val="24"/>
        </w:rPr>
      </w:pPr>
      <w:r w:rsidRPr="008767A1">
        <w:rPr>
          <w:rFonts w:ascii="GHEA Grapalat" w:hAnsi="GHEA Grapalat"/>
          <w:i w:val="0"/>
          <w:sz w:val="16"/>
          <w:szCs w:val="24"/>
        </w:rPr>
        <w:t>наименование</w:t>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1B7671" w:rsidRPr="007A07CC" w:rsidRDefault="00C62F28" w:rsidP="001B7671">
      <w:pPr>
        <w:pStyle w:val="a3"/>
        <w:widowControl w:val="0"/>
        <w:spacing w:after="160" w:line="240" w:lineRule="auto"/>
        <w:ind w:firstLine="0"/>
        <w:jc w:val="center"/>
        <w:rPr>
          <w:rFonts w:ascii="GHEA Grapalat" w:hAnsi="GHEA Grapalat"/>
          <w:i w:val="0"/>
          <w:sz w:val="24"/>
          <w:szCs w:val="24"/>
        </w:rPr>
      </w:pPr>
      <w:r>
        <w:rPr>
          <w:rFonts w:ascii="GHEA Grapalat" w:hAnsi="GHEA Grapalat"/>
        </w:rPr>
        <w:t xml:space="preserve">запроса котировок </w:t>
      </w:r>
      <w:r w:rsidRPr="00B05B10">
        <w:rPr>
          <w:rFonts w:ascii="GHEA Grapalat" w:hAnsi="GHEA Grapalat"/>
        </w:rPr>
        <w:t xml:space="preserve">под кодом </w:t>
      </w:r>
      <w:r>
        <w:rPr>
          <w:rFonts w:ascii="GHEA Grapalat" w:hAnsi="GHEA Grapalat"/>
        </w:rPr>
        <w:t xml:space="preserve"> </w:t>
      </w:r>
      <w:r w:rsidR="006538D1" w:rsidRPr="006538D1">
        <w:rPr>
          <w:rFonts w:ascii="GHEA Grapalat" w:hAnsi="GHEA Grapalat"/>
        </w:rPr>
        <w:t>&lt;&lt;</w:t>
      </w:r>
      <w:r w:rsidR="001B7671" w:rsidRPr="001B7671">
        <w:rPr>
          <w:rFonts w:ascii="GHEA Grapalat" w:hAnsi="GHEA Grapalat"/>
          <w:lang w:val="af-ZA"/>
        </w:rPr>
        <w:t xml:space="preserve"> </w:t>
      </w:r>
      <w:r w:rsidR="001B7671">
        <w:rPr>
          <w:rFonts w:ascii="GHEA Grapalat" w:hAnsi="GHEA Grapalat"/>
          <w:lang w:val="af-ZA"/>
        </w:rPr>
        <w:t>АММА</w:t>
      </w:r>
      <w:r w:rsidR="001B7671">
        <w:rPr>
          <w:rFonts w:ascii="GHEA Grapalat" w:hAnsi="GHEA Grapalat" w:cs="Sylfaen"/>
          <w:color w:val="000000"/>
          <w:lang w:val="af-ZA"/>
        </w:rPr>
        <w:t>-</w:t>
      </w:r>
      <w:r w:rsidR="001B7671" w:rsidRPr="001B7671">
        <w:t xml:space="preserve"> </w:t>
      </w:r>
      <w:r w:rsidR="001B7671" w:rsidRPr="001B7671">
        <w:rPr>
          <w:rFonts w:ascii="GHEA Grapalat" w:hAnsi="GHEA Grapalat" w:cs="Sylfaen"/>
          <w:color w:val="000000"/>
        </w:rPr>
        <w:t>GHAPDz</w:t>
      </w:r>
      <w:r w:rsidR="001B7671">
        <w:rPr>
          <w:rFonts w:ascii="GHEA Grapalat" w:hAnsi="GHEA Grapalat" w:cs="Sylfaen"/>
          <w:color w:val="000000"/>
          <w:lang w:val="af-ZA"/>
        </w:rPr>
        <w:t xml:space="preserve">&gt;&gt; </w:t>
      </w:r>
      <w:r w:rsidR="001B7671" w:rsidRPr="00C62F28">
        <w:rPr>
          <w:rFonts w:ascii="GHEA Grapalat" w:hAnsi="GHEA Grapalat"/>
          <w:i w:val="0"/>
          <w:sz w:val="24"/>
          <w:szCs w:val="24"/>
        </w:rPr>
        <w:t>20</w:t>
      </w:r>
      <w:r w:rsidR="001B7671">
        <w:rPr>
          <w:rFonts w:ascii="GHEA Grapalat" w:hAnsi="GHEA Grapalat"/>
          <w:i w:val="0"/>
          <w:sz w:val="24"/>
          <w:szCs w:val="24"/>
        </w:rPr>
        <w:t>/</w:t>
      </w:r>
      <w:r w:rsidR="007A07CC" w:rsidRPr="007A07CC">
        <w:rPr>
          <w:rFonts w:ascii="GHEA Grapalat" w:hAnsi="GHEA Grapalat"/>
          <w:i w:val="0"/>
          <w:sz w:val="24"/>
          <w:szCs w:val="24"/>
        </w:rPr>
        <w:t>2</w:t>
      </w:r>
    </w:p>
    <w:p w:rsidR="00C62F28" w:rsidRPr="0099454B" w:rsidRDefault="006538D1" w:rsidP="00C62F28">
      <w:pPr>
        <w:pStyle w:val="aa"/>
        <w:widowControl w:val="0"/>
        <w:spacing w:after="160" w:line="360" w:lineRule="auto"/>
        <w:ind w:firstLine="567"/>
        <w:jc w:val="right"/>
        <w:rPr>
          <w:rFonts w:ascii="GHEA Grapalat" w:hAnsi="GHEA Grapalat"/>
          <w:i/>
        </w:rPr>
      </w:pPr>
      <w:r w:rsidRPr="006538D1">
        <w:rPr>
          <w:rFonts w:ascii="GHEA Grapalat" w:hAnsi="GHEA Grapalat"/>
          <w:i/>
        </w:rPr>
        <w:lastRenderedPageBreak/>
        <w:t xml:space="preserve"> </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A1EBB" w:rsidRDefault="00B52DA5" w:rsidP="00B46D58">
      <w:pPr>
        <w:pStyle w:val="aa"/>
        <w:widowControl w:val="0"/>
        <w:spacing w:after="160"/>
        <w:ind w:right="-7" w:firstLine="567"/>
        <w:jc w:val="center"/>
        <w:rPr>
          <w:rFonts w:ascii="GHEA Grapalat" w:hAnsi="GHEA Grapalat"/>
        </w:rPr>
      </w:pPr>
      <w:r>
        <w:rPr>
          <w:rFonts w:ascii="GHEA Grapalat" w:hAnsi="GHEA Grapalat"/>
          <w:i/>
        </w:rPr>
        <w:t>&lt;&lt;</w:t>
      </w:r>
      <w:r w:rsidRPr="0012547D">
        <w:rPr>
          <w:rFonts w:ascii="GHEA Grapalat" w:hAnsi="GHEA Grapalat"/>
          <w:i/>
        </w:rPr>
        <w:t>Азатаван</w:t>
      </w:r>
      <w:r w:rsidR="00414FD1" w:rsidRPr="00414FD1">
        <w:rPr>
          <w:rFonts w:ascii="GHEA Grapalat" w:hAnsi="GHEA Grapalat"/>
          <w:i/>
        </w:rPr>
        <w:t>ский</w:t>
      </w:r>
      <w:r w:rsidR="001B7671" w:rsidRPr="003F7715">
        <w:rPr>
          <w:rFonts w:ascii="GHEA Grapalat" w:hAnsi="GHEA Grapalat"/>
          <w:i/>
        </w:rPr>
        <w:t xml:space="preserve"> </w:t>
      </w:r>
      <w:r w:rsidR="00414FD1" w:rsidRPr="00414FD1">
        <w:rPr>
          <w:rFonts w:ascii="GHEA Grapalat" w:hAnsi="GHEA Grapalat"/>
          <w:i/>
        </w:rPr>
        <w:t>Цернтр Первичного Здравохранения&gt;&gt; ГНО</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62F28" w:rsidRPr="009044F1" w:rsidRDefault="00C62F28" w:rsidP="00C62F28">
      <w:pPr>
        <w:pStyle w:val="aa"/>
        <w:widowControl w:val="0"/>
        <w:spacing w:after="160"/>
        <w:ind w:right="-7" w:firstLine="567"/>
        <w:jc w:val="center"/>
        <w:rPr>
          <w:rFonts w:ascii="GHEA Grapalat" w:hAnsi="GHEA Grapalat"/>
        </w:rPr>
      </w:pPr>
      <w:r w:rsidRPr="00B05B10">
        <w:rPr>
          <w:rFonts w:ascii="GHEA Grapalat" w:hAnsi="GHEA Grapalat"/>
        </w:rPr>
        <w:t>НА ЗАПРОС КОТИРОВОК</w:t>
      </w:r>
      <w:r w:rsidR="002B32D6" w:rsidRPr="009044F1">
        <w:rPr>
          <w:rFonts w:ascii="GHEA Grapalat" w:hAnsi="GHEA Grapalat"/>
        </w:rPr>
        <w:t>, ОБЪЯВЛЕННЫЙ С ЦЕЛЬЮ ПРИОБРЕТЕНИЯ "</w:t>
      </w:r>
      <w:r w:rsidR="0099454B">
        <w:rPr>
          <w:rFonts w:ascii="GHEA Grapalat" w:hAnsi="GHEA Grapalat"/>
        </w:rPr>
        <w:t>Лекарства</w:t>
      </w:r>
      <w:r w:rsidR="002B32D6" w:rsidRPr="009044F1">
        <w:rPr>
          <w:rFonts w:ascii="GHEA Grapalat" w:hAnsi="GHEA Grapalat"/>
        </w:rPr>
        <w:t xml:space="preserve">" ДЛЯ НУЖД </w:t>
      </w:r>
      <w:r w:rsidRPr="009044F1">
        <w:rPr>
          <w:rFonts w:ascii="GHEA Grapalat" w:hAnsi="GHEA Grapalat"/>
          <w:i/>
        </w:rPr>
        <w:t>"</w:t>
      </w:r>
      <w:r w:rsidR="00B52DA5">
        <w:rPr>
          <w:rFonts w:ascii="GHEA Grapalat" w:hAnsi="GHEA Grapalat"/>
        </w:rPr>
        <w:t>&lt;&lt;</w:t>
      </w:r>
      <w:r w:rsidR="00B52DA5" w:rsidRPr="00B52DA5">
        <w:rPr>
          <w:rFonts w:ascii="GHEA Grapalat" w:hAnsi="GHEA Grapalat"/>
        </w:rPr>
        <w:t>А</w:t>
      </w:r>
      <w:r w:rsidR="00B52DA5">
        <w:rPr>
          <w:rFonts w:ascii="GHEA Grapalat" w:hAnsi="GHEA Grapalat"/>
        </w:rPr>
        <w:t>зата</w:t>
      </w:r>
      <w:r w:rsidR="00B52DA5" w:rsidRPr="00B52DA5">
        <w:rPr>
          <w:rFonts w:ascii="GHEA Grapalat" w:hAnsi="GHEA Grapalat"/>
        </w:rPr>
        <w:t>ван</w:t>
      </w:r>
      <w:r w:rsidR="00414FD1" w:rsidRPr="00414FD1">
        <w:rPr>
          <w:rFonts w:ascii="GHEA Grapalat" w:hAnsi="GHEA Grapalat"/>
        </w:rPr>
        <w:t>ски</w:t>
      </w:r>
      <w:proofErr w:type="gramStart"/>
      <w:r w:rsidR="001B7671">
        <w:rPr>
          <w:rFonts w:ascii="GHEA Grapalat" w:hAnsi="GHEA Grapalat"/>
          <w:lang w:val="en-US"/>
        </w:rPr>
        <w:t>n</w:t>
      </w:r>
      <w:proofErr w:type="gramEnd"/>
      <w:r w:rsidR="00414FD1" w:rsidRPr="00414FD1">
        <w:rPr>
          <w:rFonts w:ascii="GHEA Grapalat" w:hAnsi="GHEA Grapalat"/>
        </w:rPr>
        <w:t>й</w:t>
      </w:r>
      <w:r w:rsidR="00B52DA5" w:rsidRPr="00B52DA5">
        <w:rPr>
          <w:rFonts w:ascii="GHEA Grapalat" w:hAnsi="GHEA Grapalat"/>
        </w:rPr>
        <w:t xml:space="preserve">  </w:t>
      </w:r>
      <w:r w:rsidR="00414FD1" w:rsidRPr="00414FD1">
        <w:rPr>
          <w:rFonts w:ascii="GHEA Grapalat" w:hAnsi="GHEA Grapalat"/>
        </w:rPr>
        <w:t>Цернтр Первичного Здравохранения&gt;&gt; ГНО</w:t>
      </w:r>
    </w:p>
    <w:p w:rsidR="00096865" w:rsidRPr="009044F1"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62F28" w:rsidRPr="008F379C" w:rsidRDefault="00C62F28" w:rsidP="00C62F28">
      <w:pPr>
        <w:widowControl w:val="0"/>
        <w:spacing w:after="160" w:line="360" w:lineRule="auto"/>
        <w:jc w:val="center"/>
        <w:rPr>
          <w:rFonts w:ascii="GHEA Grapalat" w:hAnsi="GHEA Grapalat"/>
          <w:b/>
        </w:rPr>
      </w:pPr>
      <w:r w:rsidRPr="00B05B10">
        <w:rPr>
          <w:rFonts w:ascii="GHEA Grapalat" w:hAnsi="GHEA Grapalat"/>
          <w:b/>
        </w:rPr>
        <w:t xml:space="preserve">ПРИГЛАШЕНИЯ НА ЗАПРОС КОТИРОВОК, </w:t>
      </w:r>
      <w:r w:rsidRPr="00041F19">
        <w:rPr>
          <w:rFonts w:ascii="GHEA Grapalat" w:hAnsi="GHEA Grapalat"/>
          <w:b/>
        </w:rPr>
        <w:br/>
      </w:r>
      <w:r w:rsidRPr="00B05B10">
        <w:rPr>
          <w:rFonts w:ascii="GHEA Grapalat" w:hAnsi="GHEA Grapalat"/>
          <w:b/>
        </w:rPr>
        <w:t>ОБЪЯВЛЕННЫЙ С ЦЕЛЬЮ ПРИОБРЕТЕНИЯ</w:t>
      </w:r>
    </w:p>
    <w:p w:rsidR="00C62F28" w:rsidRPr="008F379C" w:rsidRDefault="00C62F28" w:rsidP="00C62F28">
      <w:pPr>
        <w:widowControl w:val="0"/>
        <w:spacing w:after="160" w:line="360" w:lineRule="auto"/>
        <w:jc w:val="center"/>
        <w:rPr>
          <w:rFonts w:ascii="GHEA Grapalat" w:hAnsi="GHEA Grapalat"/>
        </w:rPr>
      </w:pPr>
    </w:p>
    <w:p w:rsidR="00C62F28" w:rsidRPr="001F1D4F" w:rsidRDefault="0099454B" w:rsidP="00414FD1">
      <w:pPr>
        <w:widowControl w:val="0"/>
        <w:jc w:val="center"/>
        <w:rPr>
          <w:rFonts w:ascii="GHEA Grapalat" w:hAnsi="GHEA Grapalat"/>
          <w:sz w:val="16"/>
          <w:szCs w:val="16"/>
        </w:rPr>
      </w:pPr>
      <w:r>
        <w:rPr>
          <w:rFonts w:ascii="GHEA Grapalat" w:hAnsi="GHEA Grapalat"/>
        </w:rPr>
        <w:t>Лекарства</w:t>
      </w:r>
      <w:r w:rsidR="00C62F28">
        <w:rPr>
          <w:rFonts w:ascii="GHEA Grapalat" w:hAnsi="GHEA Grapalat"/>
          <w:b/>
        </w:rPr>
        <w:t>ДЛЯ НУЖД</w:t>
      </w:r>
      <w:r w:rsidR="00414FD1" w:rsidRPr="00414FD1">
        <w:rPr>
          <w:rFonts w:ascii="GHEA Grapalat" w:hAnsi="GHEA Grapalat"/>
          <w:b/>
        </w:rPr>
        <w:t>&lt;&lt;</w:t>
      </w:r>
      <w:r w:rsidR="0012547D" w:rsidRPr="0012547D">
        <w:rPr>
          <w:rFonts w:ascii="GHEA Grapalat" w:hAnsi="GHEA Grapalat"/>
        </w:rPr>
        <w:t xml:space="preserve"> </w:t>
      </w:r>
      <w:r w:rsidR="0012547D" w:rsidRPr="00B52DA5">
        <w:rPr>
          <w:rFonts w:ascii="GHEA Grapalat" w:hAnsi="GHEA Grapalat"/>
        </w:rPr>
        <w:t>А</w:t>
      </w:r>
      <w:r w:rsidR="0012547D">
        <w:rPr>
          <w:rFonts w:ascii="GHEA Grapalat" w:hAnsi="GHEA Grapalat"/>
        </w:rPr>
        <w:t>зата</w:t>
      </w:r>
      <w:r w:rsidR="0012547D" w:rsidRPr="00B52DA5">
        <w:rPr>
          <w:rFonts w:ascii="GHEA Grapalat" w:hAnsi="GHEA Grapalat"/>
        </w:rPr>
        <w:t>ван</w:t>
      </w:r>
      <w:r w:rsidR="0012547D" w:rsidRPr="00414FD1">
        <w:rPr>
          <w:rFonts w:ascii="GHEA Grapalat" w:hAnsi="GHEA Grapalat"/>
        </w:rPr>
        <w:t>ски</w:t>
      </w:r>
      <w:proofErr w:type="gramStart"/>
      <w:r w:rsidR="0012547D">
        <w:rPr>
          <w:rFonts w:ascii="GHEA Grapalat" w:hAnsi="GHEA Grapalat"/>
          <w:lang w:val="en-US"/>
        </w:rPr>
        <w:t>n</w:t>
      </w:r>
      <w:proofErr w:type="gramEnd"/>
      <w:r w:rsidR="0012547D" w:rsidRPr="00414FD1">
        <w:rPr>
          <w:rFonts w:ascii="GHEA Grapalat" w:hAnsi="GHEA Grapalat"/>
        </w:rPr>
        <w:t>й</w:t>
      </w:r>
      <w:r w:rsidR="00473502" w:rsidRPr="00473502">
        <w:rPr>
          <w:rFonts w:ascii="GHEA Grapalat" w:hAnsi="GHEA Grapalat"/>
          <w:b/>
        </w:rPr>
        <w:t xml:space="preserve"> </w:t>
      </w:r>
      <w:r w:rsidR="00414FD1" w:rsidRPr="00414FD1">
        <w:rPr>
          <w:rFonts w:ascii="GHEA Grapalat" w:hAnsi="GHEA Grapalat"/>
          <w:b/>
        </w:rPr>
        <w:t xml:space="preserve">Цернтр Первичного Здравохранения&gt;&gt; ГНО </w:t>
      </w:r>
      <w:r w:rsidR="00C62F28" w:rsidRPr="001F1D4F">
        <w:rPr>
          <w:rFonts w:ascii="GHEA Grapalat" w:hAnsi="GHEA Grapalat"/>
          <w:sz w:val="16"/>
          <w:szCs w:val="16"/>
        </w:rPr>
        <w:t>наименование товара</w:t>
      </w:r>
      <w:r w:rsidR="00C62F28" w:rsidRPr="001F1D4F">
        <w:rPr>
          <w:rFonts w:ascii="GHEA Grapalat" w:hAnsi="GHEA Grapalat"/>
          <w:b/>
          <w:sz w:val="16"/>
          <w:szCs w:val="16"/>
        </w:rPr>
        <w:tab/>
      </w:r>
      <w:r w:rsidR="00C62F28" w:rsidRPr="001F1D4F">
        <w:rPr>
          <w:rFonts w:ascii="GHEA Grapalat" w:hAnsi="GHEA Grapalat"/>
          <w:sz w:val="16"/>
          <w:szCs w:val="16"/>
        </w:rPr>
        <w:t>(наименование заказчика)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4"/>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 xml:space="preserve">Право участника и порядок обжалования им действий и (или) принятых </w:t>
      </w:r>
      <w:r w:rsidRPr="009044F1">
        <w:rPr>
          <w:rFonts w:ascii="GHEA Grapalat" w:hAnsi="GHEA Grapalat"/>
        </w:rPr>
        <w:lastRenderedPageBreak/>
        <w:t>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C62F28" w:rsidRPr="00B05B10">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proofErr w:type="gramStart"/>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6538D1" w:rsidRPr="006538D1">
        <w:rPr>
          <w:rFonts w:ascii="GHEA Grapalat" w:hAnsi="GHEA Grapalat"/>
          <w:i/>
        </w:rPr>
        <w:t>&lt;&lt;</w:t>
      </w:r>
      <w:r w:rsidR="009923D8" w:rsidRPr="009923D8">
        <w:t xml:space="preserve"> </w:t>
      </w:r>
      <w:r w:rsidR="009923D8" w:rsidRPr="009923D8">
        <w:rPr>
          <w:rFonts w:ascii="GHEA Grapalat" w:hAnsi="GHEA Grapalat"/>
          <w:i/>
        </w:rPr>
        <w:t>АММА- GHAPDz&gt;&gt; 20/1</w:t>
      </w:r>
      <w:r w:rsidR="006538D1" w:rsidRPr="006538D1">
        <w:rPr>
          <w:rFonts w:ascii="GHEA Grapalat" w:hAnsi="GHEA Grapalat"/>
          <w:i/>
        </w:rPr>
        <w:t xml:space="preserve"> </w:t>
      </w:r>
      <w:r w:rsidRPr="006D2DF7">
        <w:rPr>
          <w:rFonts w:ascii="GHEA Grapalat" w:hAnsi="GHEA Grapalat"/>
          <w:spacing w:val="-6"/>
        </w:rPr>
        <w:t>далее — процедура).</w:t>
      </w:r>
      <w:proofErr w:type="gramEnd"/>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B74C60">
        <w:rPr>
          <w:rStyle w:val="x-phmenubutton"/>
          <w:i/>
          <w:iCs/>
        </w:rPr>
        <w:t>mkhcian.ba@mail.ru</w:t>
      </w:r>
    </w:p>
    <w:p w:rsidR="00C62F28" w:rsidRPr="00B05B10" w:rsidRDefault="00F5653D" w:rsidP="00C62F28">
      <w:pPr>
        <w:widowControl w:val="0"/>
        <w:spacing w:after="160" w:line="360" w:lineRule="auto"/>
        <w:jc w:val="center"/>
        <w:rPr>
          <w:rFonts w:ascii="GHEA Grapalat" w:hAnsi="GHEA Grapalat"/>
        </w:rPr>
      </w:pPr>
      <w:r w:rsidRPr="009044F1">
        <w:rPr>
          <w:rFonts w:ascii="GHEA Grapalat" w:hAnsi="GHEA Grapalat"/>
        </w:rPr>
        <w:br w:type="page"/>
      </w:r>
      <w:r w:rsidR="00C62F28" w:rsidRPr="00B05B10">
        <w:rPr>
          <w:rFonts w:ascii="GHEA Grapalat" w:hAnsi="GHEA Grapalat"/>
        </w:rPr>
        <w:lastRenderedPageBreak/>
        <w:t>ЧАСТЬ I</w:t>
      </w:r>
    </w:p>
    <w:p w:rsidR="00C62F28" w:rsidRPr="00B05B10" w:rsidRDefault="00C62F28" w:rsidP="00C62F28">
      <w:pPr>
        <w:pStyle w:val="3"/>
        <w:keepNext w:val="0"/>
        <w:widowControl w:val="0"/>
        <w:spacing w:after="160"/>
        <w:rPr>
          <w:rFonts w:ascii="GHEA Grapalat" w:hAnsi="GHEA Grapalat"/>
          <w:sz w:val="24"/>
          <w:szCs w:val="24"/>
        </w:rPr>
      </w:pPr>
    </w:p>
    <w:p w:rsidR="00C62F28" w:rsidRPr="00B05B10" w:rsidRDefault="00C62F28" w:rsidP="00C62F28">
      <w:pPr>
        <w:widowControl w:val="0"/>
        <w:spacing w:after="160" w:line="360" w:lineRule="auto"/>
        <w:jc w:val="center"/>
        <w:rPr>
          <w:rFonts w:ascii="GHEA Grapalat" w:hAnsi="GHEA Grapalat" w:cs="Sylfaen"/>
          <w:b/>
        </w:rPr>
      </w:pPr>
      <w:r w:rsidRPr="00041F19">
        <w:rPr>
          <w:rFonts w:ascii="GHEA Grapalat" w:hAnsi="GHEA Grapalat"/>
          <w:b/>
        </w:rPr>
        <w:t>1.</w:t>
      </w:r>
      <w:r w:rsidRPr="00B05B10">
        <w:rPr>
          <w:rFonts w:ascii="GHEA Grapalat" w:hAnsi="GHEA Grapalat"/>
          <w:b/>
        </w:rPr>
        <w:t>ХАРАКТЕРИСТИКА ПРЕДМЕТА ЗАКУПКИ</w:t>
      </w:r>
    </w:p>
    <w:p w:rsidR="00096865" w:rsidRPr="000601EF" w:rsidRDefault="00C62F28" w:rsidP="00E72C73">
      <w:pPr>
        <w:pStyle w:val="3"/>
        <w:keepNext w:val="0"/>
        <w:widowControl w:val="0"/>
        <w:tabs>
          <w:tab w:val="left" w:pos="1134"/>
        </w:tabs>
        <w:spacing w:after="160"/>
        <w:ind w:firstLine="567"/>
        <w:jc w:val="both"/>
        <w:rPr>
          <w:rFonts w:ascii="GHEA Grapalat" w:hAnsi="GHEA Grapalat"/>
          <w:i w:val="0"/>
          <w:sz w:val="24"/>
          <w:szCs w:val="24"/>
        </w:rPr>
      </w:pPr>
      <w:r w:rsidRPr="00B05B10">
        <w:rPr>
          <w:rFonts w:ascii="GHEA Grapalat" w:hAnsi="GHEA Grapalat"/>
          <w:i w:val="0"/>
          <w:sz w:val="24"/>
          <w:szCs w:val="24"/>
        </w:rPr>
        <w:t>1.1</w:t>
      </w:r>
      <w:r w:rsidRPr="00041F19">
        <w:rPr>
          <w:rFonts w:ascii="GHEA Grapalat" w:hAnsi="GHEA Grapalat"/>
          <w:i w:val="0"/>
          <w:sz w:val="24"/>
          <w:szCs w:val="24"/>
        </w:rPr>
        <w:t>.</w:t>
      </w:r>
      <w:r w:rsidRPr="00041F19">
        <w:rPr>
          <w:rFonts w:ascii="GHEA Grapalat" w:hAnsi="GHEA Grapalat"/>
          <w:i w:val="0"/>
          <w:sz w:val="24"/>
          <w:szCs w:val="24"/>
        </w:rPr>
        <w:tab/>
      </w:r>
      <w:r w:rsidRPr="00B05B10">
        <w:rPr>
          <w:rFonts w:ascii="GHEA Grapalat" w:hAnsi="GHEA Grapalat"/>
          <w:i w:val="0"/>
          <w:sz w:val="24"/>
          <w:szCs w:val="24"/>
        </w:rPr>
        <w:t xml:space="preserve">Предметом закупки является приобретение </w:t>
      </w:r>
      <w:r w:rsidR="0099454B">
        <w:rPr>
          <w:rFonts w:ascii="GHEA Grapalat" w:hAnsi="GHEA Grapalat"/>
        </w:rPr>
        <w:t>Лекарств</w:t>
      </w:r>
      <w:proofErr w:type="gramStart"/>
      <w:r w:rsidR="0099454B">
        <w:rPr>
          <w:rFonts w:ascii="GHEA Grapalat" w:hAnsi="GHEA Grapalat"/>
        </w:rPr>
        <w:t>а</w:t>
      </w:r>
      <w:r w:rsidRPr="00B05B10">
        <w:rPr>
          <w:rFonts w:ascii="GHEA Grapalat" w:hAnsi="GHEA Grapalat"/>
          <w:i w:val="0"/>
          <w:sz w:val="24"/>
          <w:szCs w:val="24"/>
        </w:rPr>
        <w:t>(</w:t>
      </w:r>
      <w:proofErr w:type="gramEnd"/>
      <w:r w:rsidRPr="00B05B10">
        <w:rPr>
          <w:rFonts w:ascii="GHEA Grapalat" w:hAnsi="GHEA Grapalat"/>
          <w:i w:val="0"/>
          <w:sz w:val="24"/>
          <w:szCs w:val="24"/>
        </w:rPr>
        <w:t xml:space="preserve">далее — также товар) для нужд </w:t>
      </w:r>
      <w:r w:rsidR="0012547D">
        <w:rPr>
          <w:rFonts w:ascii="GHEA Grapalat" w:hAnsi="GHEA Grapalat"/>
          <w:i w:val="0"/>
          <w:sz w:val="24"/>
          <w:szCs w:val="24"/>
        </w:rPr>
        <w:t>&lt;&lt;</w:t>
      </w:r>
      <w:r w:rsidR="00473502" w:rsidRPr="00473502">
        <w:rPr>
          <w:rFonts w:ascii="GHEA Grapalat" w:hAnsi="GHEA Grapalat"/>
          <w:i w:val="0"/>
          <w:sz w:val="24"/>
          <w:szCs w:val="24"/>
        </w:rPr>
        <w:t xml:space="preserve"> </w:t>
      </w:r>
      <w:r w:rsidR="0012547D" w:rsidRPr="00B52DA5">
        <w:rPr>
          <w:rFonts w:ascii="GHEA Grapalat" w:hAnsi="GHEA Grapalat"/>
        </w:rPr>
        <w:t>А</w:t>
      </w:r>
      <w:r w:rsidR="0012547D">
        <w:rPr>
          <w:rFonts w:ascii="GHEA Grapalat" w:hAnsi="GHEA Grapalat"/>
        </w:rPr>
        <w:t>зата</w:t>
      </w:r>
      <w:r w:rsidR="0012547D" w:rsidRPr="00B52DA5">
        <w:rPr>
          <w:rFonts w:ascii="GHEA Grapalat" w:hAnsi="GHEA Grapalat"/>
        </w:rPr>
        <w:t>ван</w:t>
      </w:r>
      <w:r w:rsidR="0012547D" w:rsidRPr="00414FD1">
        <w:rPr>
          <w:rFonts w:ascii="GHEA Grapalat" w:hAnsi="GHEA Grapalat"/>
        </w:rPr>
        <w:t>ски</w:t>
      </w:r>
      <w:r w:rsidR="0012547D">
        <w:rPr>
          <w:rFonts w:ascii="GHEA Grapalat" w:hAnsi="GHEA Grapalat"/>
          <w:lang w:val="en-US"/>
        </w:rPr>
        <w:t>n</w:t>
      </w:r>
      <w:r w:rsidR="0012547D" w:rsidRPr="00414FD1">
        <w:rPr>
          <w:rFonts w:ascii="GHEA Grapalat" w:hAnsi="GHEA Grapalat"/>
        </w:rPr>
        <w:t>й</w:t>
      </w:r>
      <w:r w:rsidR="0012547D" w:rsidRPr="00414FD1">
        <w:rPr>
          <w:rFonts w:ascii="GHEA Grapalat" w:hAnsi="GHEA Grapalat"/>
          <w:i w:val="0"/>
          <w:sz w:val="24"/>
          <w:szCs w:val="24"/>
        </w:rPr>
        <w:t xml:space="preserve"> </w:t>
      </w:r>
      <w:r w:rsidR="00414FD1" w:rsidRPr="00414FD1">
        <w:rPr>
          <w:rFonts w:ascii="GHEA Grapalat" w:hAnsi="GHEA Grapalat"/>
          <w:i w:val="0"/>
          <w:sz w:val="24"/>
          <w:szCs w:val="24"/>
        </w:rPr>
        <w:t xml:space="preserve">Цернтр Первичного Здравохранения&gt;&gt; ГНО </w:t>
      </w:r>
      <w:r w:rsidRPr="00B05B10">
        <w:rPr>
          <w:rFonts w:ascii="GHEA Grapalat" w:hAnsi="GHEA Grapalat"/>
          <w:i w:val="0"/>
          <w:sz w:val="24"/>
          <w:szCs w:val="24"/>
        </w:rPr>
        <w:t xml:space="preserve">которые сгруппированы в лоты </w:t>
      </w:r>
      <w:r w:rsidR="0099454B" w:rsidRPr="0099454B">
        <w:rPr>
          <w:rFonts w:ascii="GHEA Grapalat" w:hAnsi="GHEA Grapalat"/>
          <w:i w:val="0"/>
          <w:sz w:val="16"/>
          <w:szCs w:val="16"/>
        </w:rPr>
        <w:t>1</w:t>
      </w:r>
      <w:r w:rsidR="00473502" w:rsidRPr="00473502">
        <w:rPr>
          <w:rFonts w:ascii="GHEA Grapalat" w:hAnsi="GHEA Grapalat"/>
          <w:i w:val="0"/>
          <w:sz w:val="16"/>
          <w:szCs w:val="16"/>
        </w:rPr>
        <w:t>73</w:t>
      </w:r>
      <w:r w:rsidRPr="00B05B10">
        <w:rPr>
          <w:rFonts w:ascii="GHEA Grapalat" w:hAnsi="GHEA Grapalat"/>
          <w:i w:val="0"/>
          <w:sz w:val="24"/>
          <w:szCs w:val="24"/>
        </w:rPr>
        <w:t>":</w:t>
      </w:r>
    </w:p>
    <w:tbl>
      <w:tblPr>
        <w:tblW w:w="9294"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7704"/>
      </w:tblGrid>
      <w:tr w:rsidR="00E72C73"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E72C73" w:rsidRPr="009044F1" w:rsidRDefault="00E72C73" w:rsidP="00A54A0F">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tcBorders>
              <w:top w:val="single" w:sz="4" w:space="0" w:color="auto"/>
              <w:left w:val="single" w:sz="4" w:space="0" w:color="auto"/>
              <w:bottom w:val="single" w:sz="4" w:space="0" w:color="auto"/>
              <w:right w:val="single" w:sz="4" w:space="0" w:color="auto"/>
            </w:tcBorders>
            <w:vAlign w:val="center"/>
          </w:tcPr>
          <w:p w:rsidR="00E72C73" w:rsidRPr="009044F1" w:rsidRDefault="00E72C73" w:rsidP="00A54A0F">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 xml:space="preserve">Азитромицин </w:t>
            </w:r>
            <w:proofErr w:type="gramStart"/>
            <w:r>
              <w:rPr>
                <w:rFonts w:ascii="Inherit" w:hAnsi="Inherit" w:cs="Calibri"/>
                <w:color w:val="222222"/>
              </w:rPr>
              <w:t>в</w:t>
            </w:r>
            <w:proofErr w:type="gramEnd"/>
            <w:r>
              <w:rPr>
                <w:rFonts w:ascii="Inherit" w:hAnsi="Inherit" w:cs="Calibri"/>
                <w:color w:val="222222"/>
              </w:rPr>
              <w:t xml:space="preserve"> </w:t>
            </w:r>
            <w:proofErr w:type="gramStart"/>
            <w:r>
              <w:rPr>
                <w:rFonts w:ascii="Inherit" w:hAnsi="Inherit" w:cs="Calibri"/>
                <w:color w:val="222222"/>
              </w:rPr>
              <w:t>капсула</w:t>
            </w:r>
            <w:proofErr w:type="gramEnd"/>
            <w:r>
              <w:rPr>
                <w:rFonts w:ascii="Inherit" w:hAnsi="Inherit" w:cs="Calibri"/>
                <w:color w:val="222222"/>
              </w:rPr>
              <w:t xml:space="preserve"> по 250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 xml:space="preserve">Азитромицин </w:t>
            </w:r>
            <w:proofErr w:type="gramStart"/>
            <w:r>
              <w:rPr>
                <w:rFonts w:ascii="Inherit" w:hAnsi="Inherit" w:cs="Calibri"/>
                <w:color w:val="222222"/>
              </w:rPr>
              <w:t>в</w:t>
            </w:r>
            <w:proofErr w:type="gramEnd"/>
            <w:r>
              <w:rPr>
                <w:rFonts w:ascii="Inherit" w:hAnsi="Inherit" w:cs="Calibri"/>
                <w:color w:val="222222"/>
              </w:rPr>
              <w:t xml:space="preserve">  </w:t>
            </w:r>
            <w:proofErr w:type="gramStart"/>
            <w:r>
              <w:rPr>
                <w:rFonts w:ascii="Inherit" w:hAnsi="Inherit" w:cs="Calibri"/>
                <w:color w:val="222222"/>
              </w:rPr>
              <w:t>капсула</w:t>
            </w:r>
            <w:proofErr w:type="gramEnd"/>
            <w:r>
              <w:rPr>
                <w:rFonts w:ascii="Inherit" w:hAnsi="Inherit" w:cs="Calibri"/>
                <w:color w:val="222222"/>
              </w:rPr>
              <w:t xml:space="preserve"> по 500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Азитромицин 100 мг / 5 мл Порошок для приготовления суспензии для приема внутрь</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rPr>
            </w:pPr>
            <w:r>
              <w:rPr>
                <w:rFonts w:ascii="Inherit" w:hAnsi="Inherit" w:cs="Calibri"/>
              </w:rPr>
              <w:t>Азитромицина  200 мг / 5 мл  Порошок для приготовления суспензии для приема внутрь</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Альбендазол жевательная таблетка 400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Гидроксид алюминия + гидроксид магния Таблетка 400 мг + 400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Таблетка с активированным углем 250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Амброксол таблетка, 30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Аминофиллин 24 мг / мл, раствор для инъекций</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Аминофиллин таблетка 150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Амлодипин таблетка 5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Inherit" w:hAnsi="Inherit" w:cs="Calibri"/>
                <w:color w:val="222222"/>
              </w:rPr>
            </w:pPr>
            <w:r>
              <w:rPr>
                <w:rFonts w:ascii="Inherit" w:hAnsi="Inherit" w:cs="Calibri"/>
                <w:color w:val="222222"/>
              </w:rPr>
              <w:t>Амлодипин 10 мг в таблетках</w:t>
            </w:r>
          </w:p>
        </w:tc>
      </w:tr>
      <w:tr w:rsidR="008F68ED" w:rsidRPr="009044F1"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w:t>
            </w:r>
          </w:p>
        </w:tc>
        <w:tc>
          <w:tcPr>
            <w:tcW w:w="7704" w:type="dxa"/>
            <w:tcBorders>
              <w:top w:val="single" w:sz="4" w:space="0" w:color="auto"/>
              <w:left w:val="single" w:sz="4" w:space="0" w:color="auto"/>
              <w:bottom w:val="single" w:sz="4" w:space="0" w:color="auto"/>
              <w:right w:val="single" w:sz="4" w:space="0" w:color="auto"/>
            </w:tcBorders>
            <w:vAlign w:val="bottom"/>
          </w:tcPr>
          <w:p w:rsidR="008F68ED" w:rsidRDefault="008F68ED">
            <w:pPr>
              <w:rPr>
                <w:rFonts w:ascii="Calibri" w:hAnsi="Calibri" w:cs="Calibri"/>
                <w:color w:val="000000"/>
                <w:sz w:val="22"/>
                <w:szCs w:val="22"/>
              </w:rPr>
            </w:pPr>
            <w:r>
              <w:rPr>
                <w:rFonts w:ascii="Calibri" w:hAnsi="Calibri" w:cs="Calibri"/>
                <w:color w:val="000000"/>
                <w:sz w:val="22"/>
                <w:szCs w:val="22"/>
              </w:rPr>
              <w:t>Ампициллин 1 г, раствор для инъекций</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Амоксициллин </w:t>
            </w:r>
            <w:proofErr w:type="gramStart"/>
            <w:r>
              <w:rPr>
                <w:rFonts w:ascii="GHEA Grapalat" w:hAnsi="GHEA Grapalat" w:cs="Calibri"/>
                <w:color w:val="000000"/>
              </w:rPr>
              <w:t>в</w:t>
            </w:r>
            <w:proofErr w:type="gramEnd"/>
            <w:r>
              <w:rPr>
                <w:rFonts w:ascii="GHEA Grapalat" w:hAnsi="GHEA Grapalat" w:cs="Calibri"/>
                <w:color w:val="000000"/>
              </w:rPr>
              <w:t xml:space="preserve"> </w:t>
            </w:r>
            <w:proofErr w:type="gramStart"/>
            <w:r>
              <w:rPr>
                <w:rFonts w:ascii="GHEA Grapalat" w:hAnsi="GHEA Grapalat" w:cs="Calibri"/>
                <w:color w:val="000000"/>
              </w:rPr>
              <w:t>капсула</w:t>
            </w:r>
            <w:proofErr w:type="gramEnd"/>
            <w:r>
              <w:rPr>
                <w:rFonts w:ascii="GHEA Grapalat" w:hAnsi="GHEA Grapalat" w:cs="Calibri"/>
                <w:color w:val="000000"/>
              </w:rPr>
              <w:t xml:space="preserve"> по 250 мг</w:t>
            </w:r>
          </w:p>
        </w:tc>
      </w:tr>
      <w:tr w:rsidR="008F68ED" w:rsidRPr="009044F1"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Амоксициллин 500 мг </w:t>
            </w:r>
            <w:proofErr w:type="gramStart"/>
            <w:r>
              <w:rPr>
                <w:rFonts w:ascii="GHEA Grapalat" w:hAnsi="GHEA Grapalat" w:cs="Calibri"/>
                <w:color w:val="000000"/>
              </w:rPr>
              <w:t>в</w:t>
            </w:r>
            <w:proofErr w:type="gramEnd"/>
            <w:r>
              <w:rPr>
                <w:rFonts w:ascii="GHEA Grapalat" w:hAnsi="GHEA Grapalat" w:cs="Calibri"/>
                <w:color w:val="000000"/>
              </w:rPr>
              <w:t xml:space="preserve"> капсула</w:t>
            </w:r>
          </w:p>
        </w:tc>
      </w:tr>
      <w:tr w:rsidR="008F68ED" w:rsidRPr="00AE2768"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Амоксициллин 250 мг / 5 мл Порошок для приготовления суспензии для приема внутрь</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Амоксициллин + клавулановая кислота, 125 мг + 31,25 мг / 5 млПорошок для приготовления суспензии для приема внутрь</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Амоксициллин + клавулановая кислота,  250 мг + 62,5 мг / 5 мл Порошок для приготовления суспензии для приема внутрь</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Амоксициллин + клавулановая кислота в таблетках, 500 мг + 125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20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Атенолол таблетка 50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Аторвастатин 10 мг в таблетках</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Аторвастатин 20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Ацетилсалициловая кислота в таблетках 75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Ацетилсалициловая кислота в таблетках по 100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Ацетилцистеин в таблетках 200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 Ацетилцистеина Таблетки 600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Ацикловир таблетка 200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Ацикловир таблетка 400 мг</w:t>
            </w:r>
          </w:p>
        </w:tc>
      </w:tr>
      <w:tr w:rsidR="008F68ED"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29</w:t>
            </w:r>
          </w:p>
        </w:tc>
        <w:tc>
          <w:tcPr>
            <w:tcW w:w="7704" w:type="dxa"/>
            <w:tcBorders>
              <w:top w:val="single" w:sz="4" w:space="0" w:color="auto"/>
              <w:left w:val="single" w:sz="4" w:space="0" w:color="auto"/>
              <w:bottom w:val="single" w:sz="4" w:space="0" w:color="auto"/>
              <w:right w:val="single" w:sz="4" w:space="0" w:color="auto"/>
            </w:tcBorders>
            <w:vAlign w:val="bottom"/>
          </w:tcPr>
          <w:p w:rsidR="008F68ED" w:rsidRDefault="008F68ED">
            <w:pPr>
              <w:rPr>
                <w:rFonts w:ascii="Calibri" w:hAnsi="Calibri" w:cs="Calibri"/>
                <w:color w:val="000000"/>
                <w:sz w:val="22"/>
                <w:szCs w:val="22"/>
              </w:rPr>
            </w:pPr>
            <w:r>
              <w:rPr>
                <w:rFonts w:ascii="Calibri" w:hAnsi="Calibri" w:cs="Calibri"/>
                <w:color w:val="000000"/>
                <w:sz w:val="22"/>
                <w:szCs w:val="22"/>
              </w:rPr>
              <w:t>Ацетилсалициловая кислота 500 мг таблетка</w:t>
            </w:r>
          </w:p>
        </w:tc>
      </w:tr>
      <w:tr w:rsidR="008F68ED"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30</w:t>
            </w:r>
          </w:p>
        </w:tc>
        <w:tc>
          <w:tcPr>
            <w:tcW w:w="7704" w:type="dxa"/>
            <w:tcBorders>
              <w:top w:val="single" w:sz="4" w:space="0" w:color="auto"/>
              <w:left w:val="single" w:sz="4" w:space="0" w:color="auto"/>
              <w:bottom w:val="single" w:sz="4" w:space="0" w:color="auto"/>
              <w:right w:val="single" w:sz="4" w:space="0" w:color="auto"/>
            </w:tcBorders>
            <w:vAlign w:val="bottom"/>
          </w:tcPr>
          <w:p w:rsidR="008F68ED" w:rsidRDefault="008F68ED">
            <w:pPr>
              <w:rPr>
                <w:rFonts w:ascii="Calibri" w:hAnsi="Calibri" w:cs="Calibri"/>
                <w:color w:val="000000"/>
                <w:sz w:val="22"/>
                <w:szCs w:val="22"/>
              </w:rPr>
            </w:pPr>
            <w:r>
              <w:rPr>
                <w:rFonts w:ascii="Calibri" w:hAnsi="Calibri" w:cs="Calibri"/>
                <w:color w:val="000000"/>
                <w:sz w:val="22"/>
                <w:szCs w:val="22"/>
              </w:rPr>
              <w:t>Аскорбиновая кислота 500 мг таблетка</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31</w:t>
            </w:r>
          </w:p>
        </w:tc>
        <w:tc>
          <w:tcPr>
            <w:tcW w:w="7704" w:type="dxa"/>
            <w:tcBorders>
              <w:top w:val="single" w:sz="4" w:space="0" w:color="auto"/>
              <w:left w:val="single" w:sz="4" w:space="0" w:color="auto"/>
              <w:bottom w:val="single" w:sz="4" w:space="0" w:color="auto"/>
              <w:right w:val="single" w:sz="4" w:space="0" w:color="auto"/>
            </w:tcBorders>
          </w:tcPr>
          <w:p w:rsidR="008F68ED" w:rsidRDefault="008F68ED">
            <w:pPr>
              <w:rPr>
                <w:color w:val="000000"/>
              </w:rPr>
            </w:pPr>
            <w:r>
              <w:rPr>
                <w:color w:val="000000"/>
              </w:rPr>
              <w:t>Бисопролол + амлодипин таблетка 5 мг + 5 мг;</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32</w:t>
            </w:r>
          </w:p>
        </w:tc>
        <w:tc>
          <w:tcPr>
            <w:tcW w:w="7704" w:type="dxa"/>
            <w:tcBorders>
              <w:top w:val="single" w:sz="4" w:space="0" w:color="auto"/>
              <w:left w:val="single" w:sz="4" w:space="0" w:color="auto"/>
              <w:bottom w:val="single" w:sz="4" w:space="0" w:color="auto"/>
              <w:right w:val="single" w:sz="4" w:space="0" w:color="auto"/>
            </w:tcBorders>
          </w:tcPr>
          <w:p w:rsidR="008F68ED" w:rsidRDefault="008F68ED">
            <w:pPr>
              <w:rPr>
                <w:color w:val="000000"/>
              </w:rPr>
            </w:pPr>
            <w:r>
              <w:rPr>
                <w:color w:val="000000"/>
              </w:rPr>
              <w:t> Бисопролол + амлодипин таблетка 5 мг + 10 мг;</w:t>
            </w:r>
          </w:p>
        </w:tc>
      </w:tr>
      <w:tr w:rsidR="008F68ED"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33</w:t>
            </w:r>
          </w:p>
        </w:tc>
        <w:tc>
          <w:tcPr>
            <w:tcW w:w="7704" w:type="dxa"/>
            <w:tcBorders>
              <w:top w:val="single" w:sz="4" w:space="0" w:color="auto"/>
              <w:left w:val="single" w:sz="4" w:space="0" w:color="auto"/>
              <w:bottom w:val="single" w:sz="4" w:space="0" w:color="auto"/>
              <w:right w:val="single" w:sz="4" w:space="0" w:color="auto"/>
            </w:tcBorders>
          </w:tcPr>
          <w:p w:rsidR="008F68ED" w:rsidRDefault="008F68ED">
            <w:pPr>
              <w:rPr>
                <w:color w:val="000000"/>
              </w:rPr>
            </w:pPr>
            <w:r>
              <w:rPr>
                <w:color w:val="000000"/>
              </w:rPr>
              <w:t> Бисопролол + амлодипин 10 мг + таблетка 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34</w:t>
            </w:r>
          </w:p>
        </w:tc>
        <w:tc>
          <w:tcPr>
            <w:tcW w:w="7704" w:type="dxa"/>
            <w:tcBorders>
              <w:top w:val="single" w:sz="4" w:space="0" w:color="auto"/>
              <w:left w:val="single" w:sz="4" w:space="0" w:color="auto"/>
              <w:bottom w:val="single" w:sz="4" w:space="0" w:color="auto"/>
              <w:right w:val="single" w:sz="4" w:space="0" w:color="auto"/>
            </w:tcBorders>
          </w:tcPr>
          <w:p w:rsidR="008F68ED" w:rsidRDefault="008F68ED">
            <w:pPr>
              <w:rPr>
                <w:color w:val="000000"/>
              </w:rPr>
            </w:pPr>
            <w:r>
              <w:rPr>
                <w:color w:val="000000"/>
              </w:rPr>
              <w:t> Бисопролол + амлодипин 10 мг + таблетка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35</w:t>
            </w:r>
          </w:p>
        </w:tc>
        <w:tc>
          <w:tcPr>
            <w:tcW w:w="7704" w:type="dxa"/>
            <w:tcBorders>
              <w:top w:val="single" w:sz="4" w:space="0" w:color="auto"/>
              <w:left w:val="single" w:sz="4" w:space="0" w:color="auto"/>
              <w:bottom w:val="single" w:sz="4" w:space="0" w:color="auto"/>
              <w:right w:val="single" w:sz="4" w:space="0" w:color="auto"/>
            </w:tcBorders>
          </w:tcPr>
          <w:p w:rsidR="008F68ED" w:rsidRDefault="008F68ED">
            <w:pPr>
              <w:rPr>
                <w:color w:val="000000"/>
              </w:rPr>
            </w:pPr>
            <w:r>
              <w:rPr>
                <w:color w:val="000000"/>
              </w:rPr>
              <w:t> Бисопролол + таблетка периндоприла, 5 мг + 5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36</w:t>
            </w:r>
          </w:p>
        </w:tc>
        <w:tc>
          <w:tcPr>
            <w:tcW w:w="7704" w:type="dxa"/>
            <w:tcBorders>
              <w:top w:val="single" w:sz="4" w:space="0" w:color="auto"/>
              <w:left w:val="single" w:sz="4" w:space="0" w:color="auto"/>
              <w:bottom w:val="single" w:sz="4" w:space="0" w:color="auto"/>
              <w:right w:val="single" w:sz="4" w:space="0" w:color="auto"/>
            </w:tcBorders>
          </w:tcPr>
          <w:p w:rsidR="008F68ED" w:rsidRDefault="008F68ED">
            <w:pPr>
              <w:rPr>
                <w:color w:val="000000"/>
              </w:rPr>
            </w:pPr>
            <w:r>
              <w:rPr>
                <w:color w:val="000000"/>
              </w:rPr>
              <w:t> Бисопролол + таблетка периндоприла, 5 мг + 10 мг</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Бензилбензоат молока 200 мг / мл</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Бензилпенициллин раствор для инъекций в порошке 1000000 мм</w:t>
            </w:r>
          </w:p>
        </w:tc>
      </w:tr>
      <w:tr w:rsidR="008F68ED"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39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Бисопролол таблетка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Бисопролол таблетка 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Бисопролол 10 мг таблетка</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proofErr w:type="gramStart"/>
            <w:r>
              <w:rPr>
                <w:rFonts w:ascii="GHEA Grapalat" w:hAnsi="GHEA Grapalat" w:cs="Calibri"/>
                <w:color w:val="000000"/>
              </w:rPr>
              <w:t>Глицерил тринитрат таблетки 0,5 мг (сублингвальн</w:t>
            </w:r>
            <w:proofErr w:type="gramEnd"/>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Доксициклин 100 мг капсула</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Дексаметазон для инъекций 4 мг / 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Дексаметазон 0,5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46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Дексаметазон Глазные капли 0,1%</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Дигоксин таблетка 6,25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Диклофенак 50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49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Диклофенак 25 мг / мл ампулы</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Диклофенак 1% гель</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Диклофенак 5% гель</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Димедрол таблетка 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Димедрол раствор для инъекций 10 мг / мл</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Дротаверин 40 мг в таблетках</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Дротаверин Таблетка  80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 Дротаверин 20 мг / мл  раствор для инъекций</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Железосодержащий раствор для внутреннего применения, 50 мг / 5мл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Сульфат железа, таблетка фолата 80 мг + 0,35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59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Эналаприл таблетка 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Эналаприл 10 мг таблетки</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Эналаприл 20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Эналаприл + гидрохлоротиазид 10 мг + 25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Эритромицин таблетка 400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Тимолол раствор (глзаные капли) 0,5%</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Тимолол + бринзоламид глазные капли, 6,8 мг + 10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Ибупрофен </w:t>
            </w:r>
            <w:proofErr w:type="gramStart"/>
            <w:r>
              <w:rPr>
                <w:rFonts w:ascii="GHEA Grapalat" w:hAnsi="GHEA Grapalat" w:cs="Calibri"/>
                <w:color w:val="000000"/>
              </w:rPr>
              <w:t>таблетках</w:t>
            </w:r>
            <w:proofErr w:type="gramEnd"/>
            <w:r>
              <w:rPr>
                <w:rFonts w:ascii="GHEA Grapalat" w:hAnsi="GHEA Grapalat" w:cs="Calibri"/>
                <w:color w:val="000000"/>
              </w:rPr>
              <w:t xml:space="preserve"> 200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Ибупрофен </w:t>
            </w:r>
            <w:proofErr w:type="gramStart"/>
            <w:r>
              <w:rPr>
                <w:rFonts w:ascii="GHEA Grapalat" w:hAnsi="GHEA Grapalat" w:cs="Calibri"/>
                <w:color w:val="000000"/>
              </w:rPr>
              <w:t>таблетках</w:t>
            </w:r>
            <w:proofErr w:type="gramEnd"/>
            <w:r>
              <w:rPr>
                <w:rFonts w:ascii="GHEA Grapalat" w:hAnsi="GHEA Grapalat" w:cs="Calibri"/>
                <w:color w:val="000000"/>
              </w:rPr>
              <w:t xml:space="preserve"> 400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Ибупрофен 20мг/мл для внутреннего применения</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69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Ибупрофен 40мг/мл для внутреннего применения</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Ипратропиум бромид + Фенотерол Аэрозоль для ингаляций:, 20 мкг / доза + 50 мкг / доза,</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Лактулозы 660 мг / мл Раствор  для внутреннего применения</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72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Латанопрост глазные капли 50 мкг/мл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Левотироксин таблетка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Левотироксин таблетка 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Левотироксин таблетка 150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Лозартан таблетка 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Лозартан таблетка 100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Лозартан + Гидрохлоротиазид 50 мг + 12,5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79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Лозартан + гидрохлоротиазид в таблетках, 100 мг + 25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Лоперамид капсула 2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Лоратадин 10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Холекальциферол капель 15000 ммоль / мл для внутреннего применения</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Кальций холекальциферол 500мг+10мкг таблетка</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Кальций холекальциферол 1000мг+22мкг таблетка</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Карведилол таблетка 6,12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Карведилол таблетка 12,5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Капоприл таблетка 50 мг</w:t>
            </w:r>
          </w:p>
        </w:tc>
      </w:tr>
      <w:tr w:rsidR="008F68ED" w:rsidRPr="00DC15D4"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Карбидопа + леводопа таблетка 250 мг + 25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89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Кетопрофен </w:t>
            </w:r>
            <w:proofErr w:type="gramStart"/>
            <w:r>
              <w:rPr>
                <w:rFonts w:ascii="GHEA Grapalat" w:hAnsi="GHEA Grapalat" w:cs="Calibri"/>
                <w:color w:val="000000"/>
              </w:rPr>
              <w:t>капсулах</w:t>
            </w:r>
            <w:proofErr w:type="gramEnd"/>
            <w:r>
              <w:rPr>
                <w:rFonts w:ascii="GHEA Grapalat" w:hAnsi="GHEA Grapalat" w:cs="Calibri"/>
                <w:color w:val="000000"/>
              </w:rPr>
              <w:t xml:space="preserve"> 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Кетопрофен раствор для инъекций 50 мг / 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Кларитромицин 500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Клопидогрел 75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Гидрохлоротиазид таблетка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Гидрохлоротиазид таблетка 100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Раствор сульфата магния для инъекций 0,5 г / мл</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Мебендазол таблетка 100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Мебендазол 500 мг таблетка</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98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Метотрексат таблетка 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99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Метилпреднизолон таблетка 4 мг</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100</w:t>
            </w:r>
          </w:p>
        </w:tc>
        <w:tc>
          <w:tcPr>
            <w:tcW w:w="7704" w:type="dxa"/>
            <w:tcBorders>
              <w:top w:val="single" w:sz="4" w:space="0" w:color="auto"/>
              <w:left w:val="single" w:sz="4" w:space="0" w:color="auto"/>
              <w:bottom w:val="single" w:sz="4" w:space="0" w:color="auto"/>
              <w:right w:val="single" w:sz="4" w:space="0" w:color="auto"/>
            </w:tcBorders>
            <w:vAlign w:val="bottom"/>
          </w:tcPr>
          <w:p w:rsidR="008F68ED" w:rsidRDefault="008F68ED">
            <w:pPr>
              <w:rPr>
                <w:rFonts w:ascii="GHEA Grapalat" w:hAnsi="GHEA Grapalat" w:cs="Calibri"/>
                <w:color w:val="000000"/>
              </w:rPr>
            </w:pPr>
            <w:r>
              <w:rPr>
                <w:rFonts w:ascii="GHEA Grapalat" w:hAnsi="GHEA Grapalat" w:cs="Calibri"/>
                <w:color w:val="000000"/>
              </w:rPr>
              <w:t>Метопролол, таблетка, 25 мг</w:t>
            </w:r>
          </w:p>
        </w:tc>
      </w:tr>
      <w:tr w:rsidR="008F68ED" w:rsidRPr="00E72C73"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101</w:t>
            </w:r>
          </w:p>
        </w:tc>
        <w:tc>
          <w:tcPr>
            <w:tcW w:w="7704" w:type="dxa"/>
            <w:tcBorders>
              <w:top w:val="single" w:sz="4" w:space="0" w:color="auto"/>
              <w:left w:val="single" w:sz="4" w:space="0" w:color="auto"/>
              <w:bottom w:val="single" w:sz="4" w:space="0" w:color="auto"/>
              <w:right w:val="single" w:sz="4" w:space="0" w:color="auto"/>
            </w:tcBorders>
            <w:vAlign w:val="bottom"/>
          </w:tcPr>
          <w:p w:rsidR="008F68ED" w:rsidRDefault="008F68ED">
            <w:pPr>
              <w:rPr>
                <w:rFonts w:ascii="GHEA Grapalat" w:hAnsi="GHEA Grapalat" w:cs="Calibri"/>
                <w:color w:val="000000"/>
              </w:rPr>
            </w:pPr>
            <w:r>
              <w:rPr>
                <w:rFonts w:ascii="GHEA Grapalat" w:hAnsi="GHEA Grapalat" w:cs="Calibri"/>
                <w:color w:val="000000"/>
              </w:rPr>
              <w:t>Метопролол, таблетка, 50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Метамизол 500 мг / мл, раствор для инъекций</w:t>
            </w:r>
          </w:p>
        </w:tc>
      </w:tr>
      <w:tr w:rsidR="008F68ED"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Метоклопрамид 5 мг / мл, раствор для инъекций</w:t>
            </w:r>
          </w:p>
        </w:tc>
      </w:tr>
      <w:tr w:rsidR="008F68ED"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Метоклопрамид таблетка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Метронидазол таблетка 200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Метронидазол таблетка 500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Моксифлоксацин 400 мг таблетка</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Тиосульфата натрия для инъекций 300 мг / 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109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Воды для инъекции  2 мл ампулы</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Водорастворимые соли для ингаляций</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Нифедипин таблетка,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Пантопразол 40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 Пантопразол 20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Панкреатин (липаза, амилаза, протеаза) таблетка 150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Панкреатин (липаза, амилаза, протеаза) таблетка 300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Парацетамол таблетка 500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Парацетамол свечи ректальные 50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Парацетамол свечи ректальные 100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119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Парацетамол свечи ректальные 250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Парацетамола  Порошок для приготовления суспензии для приема внутрь120мг/5мл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Периндоприл + амлодипин таблетка, 5 мг + 10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Периндоприл + амлодипин таблетка, 10 мг + 5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Периндоприл + амлодипин таблетка, 10 мг + 10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124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Периндоприл + амлодипин таблетка, 4 мг + 10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Периндоприл + амлодипин таблетка, 5 мг + 5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Периндоприл + Индарамид + Амлодипин таблетка, 8 мг + 2,5 мг + 10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Периндоприл + Индарамид + Амлодипин таблетка, 8 мг + 2,5 мг + 10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Периндоприл + Индарамид 10 мг + 2,5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129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Периндоприл + Индарамид 4 мг +1,25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Периндоприл + Индарамид 8 мг + 2,5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Пирацетама для инъекций  200 мг / мл</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Пирацетам таблетка 800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Пирацетам таблетка 1200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Пиридоксин 5% раствор  для инъекций</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Повидон  йода 10% мл раствор</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Преднизолон 5 мг таблетка</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Пропранолол 10 мг таблетка</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Пропранолол 40 мг </w:t>
            </w:r>
            <w:proofErr w:type="gramStart"/>
            <w:r>
              <w:rPr>
                <w:rFonts w:ascii="GHEA Grapalat" w:hAnsi="GHEA Grapalat" w:cs="Calibri"/>
                <w:color w:val="000000"/>
              </w:rPr>
              <w:t>в</w:t>
            </w:r>
            <w:proofErr w:type="gramEnd"/>
            <w:r>
              <w:rPr>
                <w:rFonts w:ascii="GHEA Grapalat" w:hAnsi="GHEA Grapalat" w:cs="Calibri"/>
                <w:color w:val="000000"/>
              </w:rPr>
              <w:t xml:space="preserve"> таблетка</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139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Рамиприл + амлодипин таблетка 5 мг + 10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Рамиприл + амлодипин таблетка 5 мг + 5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Рамиприл + амлодипин таблетка, 2,5 мг + 5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color w:val="000000"/>
              </w:rPr>
            </w:pPr>
            <w:r>
              <w:rPr>
                <w:color w:val="000000"/>
              </w:rPr>
              <w:t>Рамиприл + Амлодипин 10 мг + таблетка 10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Сальбутамол 100 мг / инголятор</w:t>
            </w:r>
          </w:p>
        </w:tc>
      </w:tr>
      <w:tr w:rsidR="008F68ED" w:rsidRPr="007A07CC"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Pr="008F68ED" w:rsidRDefault="008F68ED">
            <w:pPr>
              <w:rPr>
                <w:rFonts w:ascii="GHEA Grapalat" w:hAnsi="GHEA Grapalat" w:cs="Calibri"/>
                <w:color w:val="000000"/>
                <w:lang w:val="en-US"/>
              </w:rPr>
            </w:pPr>
            <w:r w:rsidRPr="008F68ED">
              <w:rPr>
                <w:rFonts w:ascii="GHEA Grapalat" w:hAnsi="GHEA Grapalat" w:cs="Calibri"/>
                <w:color w:val="000000"/>
                <w:lang w:val="en-US"/>
              </w:rPr>
              <w:t xml:space="preserve">Senosides A, B </w:t>
            </w:r>
            <w:r>
              <w:rPr>
                <w:rFonts w:ascii="GHEA Grapalat" w:hAnsi="GHEA Grapalat" w:cs="Calibri"/>
                <w:color w:val="000000"/>
              </w:rPr>
              <w:t>таблетка</w:t>
            </w:r>
            <w:r w:rsidRPr="008F68ED">
              <w:rPr>
                <w:rFonts w:ascii="GHEA Grapalat" w:hAnsi="GHEA Grapalat" w:cs="Calibri"/>
                <w:color w:val="000000"/>
                <w:lang w:val="en-US"/>
              </w:rPr>
              <w:t xml:space="preserve"> 70 </w:t>
            </w:r>
            <w:r>
              <w:rPr>
                <w:rFonts w:ascii="GHEA Grapalat" w:hAnsi="GHEA Grapalat" w:cs="Calibri"/>
                <w:color w:val="000000"/>
              </w:rPr>
              <w:t>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Симвастатин таблетка 20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Симвастатин таблетка 40 мг</w:t>
            </w:r>
          </w:p>
        </w:tc>
      </w:tr>
      <w:tr w:rsidR="008F68ED" w:rsidRPr="00DC15D4"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Сульфаметоксазол + Триметоприм таблетка 100 мг + 20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Сульфаметоксазол + Триметоприм Таблетка 400 мг + 80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149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Сульфаметоксазол + Триметоприм таблетка 800 мг +160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lastRenderedPageBreak/>
              <w:t>150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Сульфаметоксазол + Триметоприм 200 мг + 40 мг / 5 мл Порошок для приготовления суспензии для приема внутрь</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Спиронолактон таблетка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Спиронолактон таблетка 50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Варфарин таблетка 2,5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6A676F">
            <w:pPr>
              <w:rPr>
                <w:rFonts w:ascii="GHEA Grapalat" w:hAnsi="GHEA Grapalat" w:cs="Calibri"/>
                <w:color w:val="000000"/>
              </w:rPr>
            </w:pPr>
            <w:r>
              <w:rPr>
                <w:rFonts w:ascii="GHEA Grapalat" w:hAnsi="GHEA Grapalat" w:cs="Calibri"/>
                <w:color w:val="000000"/>
              </w:rPr>
              <w:t xml:space="preserve">Верапамил </w:t>
            </w:r>
            <w:r w:rsidR="008F68ED">
              <w:rPr>
                <w:rFonts w:ascii="GHEA Grapalat" w:hAnsi="GHEA Grapalat" w:cs="Calibri"/>
                <w:color w:val="000000"/>
              </w:rPr>
              <w:t>Таблетка 40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Тетрациклин 1%</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156</w:t>
            </w:r>
          </w:p>
        </w:tc>
        <w:tc>
          <w:tcPr>
            <w:tcW w:w="7704" w:type="dxa"/>
            <w:tcBorders>
              <w:top w:val="single" w:sz="4" w:space="0" w:color="auto"/>
              <w:left w:val="single" w:sz="4" w:space="0" w:color="auto"/>
              <w:bottom w:val="single" w:sz="4" w:space="0" w:color="auto"/>
              <w:right w:val="single" w:sz="4" w:space="0" w:color="auto"/>
            </w:tcBorders>
            <w:vAlign w:val="bottom"/>
          </w:tcPr>
          <w:p w:rsidR="008F68ED" w:rsidRDefault="008F68ED">
            <w:pPr>
              <w:rPr>
                <w:rFonts w:ascii="Calibri" w:hAnsi="Calibri" w:cs="Calibri"/>
                <w:color w:val="000000"/>
                <w:sz w:val="22"/>
                <w:szCs w:val="22"/>
              </w:rPr>
            </w:pPr>
            <w:r>
              <w:rPr>
                <w:rFonts w:ascii="Calibri" w:hAnsi="Calibri" w:cs="Calibri"/>
                <w:color w:val="000000"/>
                <w:sz w:val="22"/>
                <w:szCs w:val="22"/>
              </w:rPr>
              <w:t>Тобрамицина Глазные капли , 3 мг / мл</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Цефалексин 500 мг капсулы</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Цефазолин раствор для инъекций в порошке 1 г</w:t>
            </w:r>
          </w:p>
        </w:tc>
      </w:tr>
      <w:tr w:rsidR="008F68ED" w:rsidRPr="00E42A92" w:rsidTr="00A54A0F">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159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Цефиксим капсулы 400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Цефуроксим капсулы 250 мг</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Цефуроксим порошок для инъекций раствор 750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Цефтриаксона 500 мг раствора для инъекций порошка </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Цефтриаксона 1 г раствора для инъекций порошка </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164</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 xml:space="preserve">Цианокобаламина 0,5 мг / мл для инъекций раствора </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165</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Ципрофлоксацин глазные капли 0,3%</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166</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Ципрофлоксацин 500 мг в таблетках</w:t>
            </w:r>
          </w:p>
        </w:tc>
      </w:tr>
      <w:tr w:rsidR="008F68ED" w:rsidRPr="00E42A92"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167</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Sylfaen" w:hAnsi="Sylfaen" w:cs="Calibri"/>
                <w:color w:val="000000"/>
              </w:rPr>
            </w:pPr>
            <w:r>
              <w:rPr>
                <w:rFonts w:ascii="Sylfaen" w:hAnsi="Sylfaen" w:cs="Calibri"/>
                <w:color w:val="000000"/>
              </w:rPr>
              <w:t>Ципрофоксацин + ацетаты дексаметазона, 3 мг / мл + 1 мг / мл</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168</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Ксилометазолина капли в нос 0,05%</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169</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Ксилометазолин капли в нос 0,1%</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170</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Омепразол по 20 мг в таблетках</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171</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Фолиевая кислота в таблетках 5 мг</w:t>
            </w:r>
          </w:p>
        </w:tc>
      </w:tr>
      <w:tr w:rsidR="008F68ED" w:rsidTr="00E72C73">
        <w:trPr>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172</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Фуросемид 10 мг / мл, раствор для инъекций</w:t>
            </w:r>
          </w:p>
        </w:tc>
      </w:tr>
      <w:tr w:rsidR="008F68ED" w:rsidTr="008F68ED">
        <w:trPr>
          <w:trHeight w:val="300"/>
          <w:jc w:val="center"/>
        </w:trPr>
        <w:tc>
          <w:tcPr>
            <w:tcW w:w="1590" w:type="dxa"/>
            <w:tcBorders>
              <w:top w:val="single" w:sz="4" w:space="0" w:color="auto"/>
              <w:left w:val="single" w:sz="4" w:space="0" w:color="auto"/>
              <w:bottom w:val="single" w:sz="4" w:space="0" w:color="auto"/>
              <w:right w:val="single" w:sz="4" w:space="0" w:color="auto"/>
            </w:tcBorders>
            <w:vAlign w:val="center"/>
          </w:tcPr>
          <w:p w:rsidR="008F68ED" w:rsidRPr="00E72C73" w:rsidRDefault="008F68ED" w:rsidP="00E72C73">
            <w:pPr>
              <w:pStyle w:val="23"/>
              <w:widowControl w:val="0"/>
              <w:spacing w:after="120"/>
              <w:rPr>
                <w:rFonts w:ascii="GHEA Grapalat" w:hAnsi="GHEA Grapalat"/>
                <w:sz w:val="24"/>
                <w:szCs w:val="24"/>
                <w:lang w:val="en-US"/>
              </w:rPr>
            </w:pPr>
            <w:r w:rsidRPr="00E72C73">
              <w:rPr>
                <w:rFonts w:ascii="GHEA Grapalat" w:hAnsi="GHEA Grapalat"/>
                <w:sz w:val="24"/>
                <w:szCs w:val="24"/>
                <w:lang w:val="en-US"/>
              </w:rPr>
              <w:t>173</w:t>
            </w:r>
          </w:p>
        </w:tc>
        <w:tc>
          <w:tcPr>
            <w:tcW w:w="7704" w:type="dxa"/>
            <w:tcBorders>
              <w:top w:val="single" w:sz="4" w:space="0" w:color="auto"/>
              <w:left w:val="single" w:sz="4" w:space="0" w:color="auto"/>
              <w:bottom w:val="single" w:sz="4" w:space="0" w:color="auto"/>
              <w:right w:val="single" w:sz="4" w:space="0" w:color="auto"/>
            </w:tcBorders>
            <w:vAlign w:val="center"/>
          </w:tcPr>
          <w:p w:rsidR="008F68ED" w:rsidRDefault="008F68ED">
            <w:pPr>
              <w:rPr>
                <w:rFonts w:ascii="GHEA Grapalat" w:hAnsi="GHEA Grapalat" w:cs="Calibri"/>
                <w:color w:val="000000"/>
              </w:rPr>
            </w:pPr>
            <w:r>
              <w:rPr>
                <w:rFonts w:ascii="GHEA Grapalat" w:hAnsi="GHEA Grapalat" w:cs="Calibri"/>
                <w:color w:val="000000"/>
              </w:rPr>
              <w:t>Фуросемид таблетка 40 мг</w:t>
            </w:r>
          </w:p>
        </w:tc>
      </w:tr>
    </w:tbl>
    <w:p w:rsidR="00E72C73" w:rsidRPr="008F68ED" w:rsidRDefault="00E72C73" w:rsidP="00B46D58">
      <w:pPr>
        <w:pStyle w:val="23"/>
        <w:widowControl w:val="0"/>
        <w:spacing w:after="160" w:line="240" w:lineRule="auto"/>
        <w:ind w:firstLine="567"/>
        <w:rPr>
          <w:rFonts w:ascii="GHEA Grapalat" w:hAnsi="GHEA Grapalat"/>
          <w:sz w:val="24"/>
          <w:szCs w:val="24"/>
        </w:rPr>
      </w:pPr>
    </w:p>
    <w:p w:rsidR="00E72C73" w:rsidRPr="008F68ED" w:rsidRDefault="00E72C73" w:rsidP="00B46D58">
      <w:pPr>
        <w:pStyle w:val="23"/>
        <w:widowControl w:val="0"/>
        <w:spacing w:after="160" w:line="240" w:lineRule="auto"/>
        <w:ind w:firstLine="567"/>
        <w:rPr>
          <w:rFonts w:ascii="GHEA Grapalat" w:hAnsi="GHEA Grapalat"/>
          <w:sz w:val="24"/>
          <w:szCs w:val="24"/>
        </w:rPr>
      </w:pPr>
    </w:p>
    <w:p w:rsidR="00E72C73" w:rsidRPr="008F68ED" w:rsidRDefault="00E72C73"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w:t>
      </w:r>
      <w:r w:rsidRPr="009044F1">
        <w:rPr>
          <w:rFonts w:ascii="GHEA Grapalat" w:hAnsi="GHEA Grapalat"/>
        </w:rPr>
        <w:lastRenderedPageBreak/>
        <w:t>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w:t>
      </w:r>
      <w:r w:rsidRPr="009044F1">
        <w:rPr>
          <w:rFonts w:ascii="GHEA Grapalat" w:hAnsi="GHEA Grapalat"/>
          <w:color w:val="000000"/>
        </w:rPr>
        <w:lastRenderedPageBreak/>
        <w:t>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proofErr w:type="gramStart"/>
      <w:r w:rsidR="000C3F69">
        <w:rPr>
          <w:rFonts w:ascii="GHEA Grapalat" w:hAnsi="GHEA Grapalat"/>
        </w:rPr>
        <w:t>,</w:t>
      </w:r>
      <w:r w:rsidR="002C1D72" w:rsidRPr="002C1D72">
        <w:rPr>
          <w:rFonts w:ascii="GHEA Grapalat" w:hAnsi="GHEA Grapalat"/>
        </w:rPr>
        <w:t>в</w:t>
      </w:r>
      <w:proofErr w:type="gramEnd"/>
      <w:r w:rsidR="002C1D72" w:rsidRPr="002C1D72">
        <w:rPr>
          <w:rFonts w:ascii="GHEA Grapalat" w:hAnsi="GHEA Grapalat"/>
        </w:rPr>
        <w:t xml:space="preserve">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w:t>
      </w:r>
      <w:proofErr w:type="gramStart"/>
      <w:r w:rsidRPr="009044F1">
        <w:rPr>
          <w:rFonts w:ascii="GHEA Grapalat" w:hAnsi="GHEA Grapalat"/>
          <w:sz w:val="24"/>
          <w:szCs w:val="24"/>
        </w:rPr>
        <w:t>е</w:t>
      </w:r>
      <w:r w:rsidR="00C366B6">
        <w:rPr>
          <w:rFonts w:ascii="GHEA Grapalat" w:hAnsi="GHEA Grapalat"/>
        </w:rPr>
        <w:t>(</w:t>
      </w:r>
      <w:proofErr w:type="gramEnd"/>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w:t>
      </w:r>
      <w:proofErr w:type="gramStart"/>
      <w:r w:rsidR="000A6B75" w:rsidRPr="009044F1">
        <w:rPr>
          <w:rFonts w:ascii="GHEA Grapalat" w:hAnsi="GHEA Grapalat"/>
          <w:sz w:val="24"/>
          <w:szCs w:val="24"/>
        </w:rPr>
        <w:t>у</w:t>
      </w:r>
      <w:r w:rsidR="00796D4A">
        <w:rPr>
          <w:rFonts w:ascii="GHEA Grapalat" w:hAnsi="GHEA Grapalat"/>
        </w:rPr>
        <w:t>(</w:t>
      </w:r>
      <w:proofErr w:type="gramEnd"/>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вписьменнойформе</w:t>
      </w:r>
      <w:r w:rsidRPr="009044F1">
        <w:rPr>
          <w:rFonts w:ascii="GHEA Grapalat" w:hAnsi="GHEA Grapalat"/>
        </w:rPr>
        <w:t xml:space="preserve">предоставляет разъяснение представившему запрос участнику в течение двух календарных </w:t>
      </w:r>
      <w:r w:rsidRPr="009044F1">
        <w:rPr>
          <w:rFonts w:ascii="GHEA Grapalat" w:hAnsi="GHEA Grapalat"/>
        </w:rPr>
        <w:lastRenderedPageBreak/>
        <w:t>дней, следующих за днем получения запроса</w:t>
      </w:r>
      <w:r w:rsidR="000B3864">
        <w:rPr>
          <w:rStyle w:val="af6"/>
          <w:rFonts w:ascii="GHEA Grapalat" w:hAnsi="GHEA Grapalat"/>
        </w:rPr>
        <w:footnoteReference w:customMarkFollows="1" w:id="5"/>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w:t>
      </w:r>
      <w:r w:rsidRPr="009044F1">
        <w:rPr>
          <w:rFonts w:ascii="GHEA Grapalat" w:hAnsi="GHEA Grapalat"/>
        </w:rPr>
        <w:lastRenderedPageBreak/>
        <w:t>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6"/>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 xml:space="preserve">не позднее, чем "окончательный срок подачи заявок" </w:t>
      </w:r>
      <w:r w:rsidR="00F410ED" w:rsidRPr="00F410ED">
        <w:rPr>
          <w:rFonts w:ascii="GHEA Grapalat" w:hAnsi="GHEA Grapalat"/>
          <w:sz w:val="24"/>
          <w:szCs w:val="24"/>
        </w:rPr>
        <w:t>12</w:t>
      </w:r>
      <w:r w:rsidRPr="009044F1">
        <w:rPr>
          <w:rFonts w:ascii="GHEA Grapalat" w:hAnsi="GHEA Grapalat"/>
          <w:sz w:val="24"/>
          <w:szCs w:val="24"/>
        </w:rPr>
        <w:t>"—"</w:t>
      </w:r>
      <w:r w:rsidR="00F410ED" w:rsidRPr="00F410ED">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xml:space="preserve">" не позднее, чем </w:t>
      </w:r>
      <w:r w:rsidRPr="003F7715">
        <w:rPr>
          <w:rFonts w:ascii="GHEA Grapalat" w:hAnsi="GHEA Grapalat"/>
          <w:color w:val="000000" w:themeColor="text1"/>
          <w:sz w:val="32"/>
          <w:szCs w:val="32"/>
        </w:rPr>
        <w:t>"</w:t>
      </w:r>
      <w:r w:rsidRPr="008471E8">
        <w:rPr>
          <w:rFonts w:ascii="GHEA Grapalat" w:hAnsi="GHEA Grapalat"/>
          <w:color w:val="000000" w:themeColor="text1"/>
          <w:sz w:val="24"/>
          <w:szCs w:val="24"/>
        </w:rPr>
        <w:t>"</w:t>
      </w:r>
      <w:r w:rsidR="007A07CC" w:rsidRPr="007A07CC">
        <w:rPr>
          <w:rFonts w:ascii="GHEA Grapalat" w:hAnsi="GHEA Grapalat"/>
          <w:color w:val="000000" w:themeColor="text1"/>
          <w:sz w:val="24"/>
          <w:szCs w:val="24"/>
        </w:rPr>
        <w:t xml:space="preserve">04.02.2020  </w:t>
      </w:r>
      <w:r w:rsidR="0099454B" w:rsidRPr="0099454B">
        <w:rPr>
          <w:rFonts w:ascii="GHEA Grapalat" w:hAnsi="GHEA Grapalat"/>
          <w:sz w:val="24"/>
          <w:szCs w:val="24"/>
        </w:rPr>
        <w:t>12</w:t>
      </w:r>
      <w:r>
        <w:rPr>
          <w:rFonts w:ascii="GHEA Grapalat" w:hAnsi="GHEA Grapalat"/>
          <w:sz w:val="24"/>
          <w:szCs w:val="24"/>
        </w:rPr>
        <w:t xml:space="preserve"> "—</w:t>
      </w:r>
      <w:r w:rsidR="008471E8">
        <w:rPr>
          <w:rFonts w:ascii="GHEA Grapalat" w:hAnsi="GHEA Grapalat"/>
          <w:sz w:val="24"/>
          <w:szCs w:val="24"/>
          <w:lang w:val="hy-AM"/>
        </w:rPr>
        <w:t>7</w:t>
      </w:r>
      <w:r>
        <w:rPr>
          <w:rFonts w:ascii="GHEA Grapalat" w:hAnsi="GHEA Grapalat"/>
          <w:sz w:val="24"/>
          <w:szCs w:val="24"/>
        </w:rPr>
        <w:t xml:space="preserve">"-го дня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7"/>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8"/>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w:t>
      </w:r>
      <w:proofErr w:type="gramStart"/>
      <w:r w:rsidRPr="009044F1">
        <w:rPr>
          <w:rFonts w:ascii="GHEA Grapalat" w:hAnsi="GHEA Grapalat"/>
          <w:sz w:val="24"/>
          <w:szCs w:val="24"/>
        </w:rPr>
        <w:t>обобщенных</w:t>
      </w:r>
      <w:proofErr w:type="gramEnd"/>
      <w:r w:rsidRPr="009044F1">
        <w:rPr>
          <w:rFonts w:ascii="GHEA Grapalat" w:hAnsi="GHEA Grapalat"/>
          <w:sz w:val="24"/>
          <w:szCs w:val="24"/>
        </w:rPr>
        <w:t xml:space="preserve">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proofErr w:type="gramStart"/>
      <w:r>
        <w:rPr>
          <w:rFonts w:ascii="GHEA Grapalat" w:hAnsi="GHEA Grapalat"/>
          <w:sz w:val="24"/>
          <w:szCs w:val="24"/>
        </w:rPr>
        <w:t>.</w:t>
      </w:r>
      <w:r w:rsidRPr="00B9778A">
        <w:rPr>
          <w:rFonts w:ascii="GHEA Grapalat" w:hAnsi="GHEA Grapalat"/>
          <w:sz w:val="24"/>
          <w:szCs w:val="24"/>
        </w:rPr>
        <w:t>с</w:t>
      </w:r>
      <w:proofErr w:type="gramEnd"/>
      <w:r w:rsidRPr="00B9778A">
        <w:rPr>
          <w:rFonts w:ascii="GHEA Grapalat" w:hAnsi="GHEA Grapalat"/>
          <w:sz w:val="24"/>
          <w:szCs w:val="24"/>
        </w:rPr>
        <w:t>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roofErr w:type="gramStart"/>
      <w:r w:rsidRPr="00A14685">
        <w:rPr>
          <w:rFonts w:ascii="GHEA Grapalat" w:hAnsi="GHEA Grapalat"/>
          <w:sz w:val="24"/>
          <w:szCs w:val="24"/>
        </w:rPr>
        <w:t>.</w:t>
      </w:r>
      <w:r w:rsidR="00AE1E38" w:rsidRPr="00147FD7">
        <w:rPr>
          <w:rFonts w:ascii="GHEA Grapalat" w:hAnsi="GHEA Grapalat"/>
          <w:sz w:val="24"/>
          <w:szCs w:val="24"/>
        </w:rPr>
        <w:t>П</w:t>
      </w:r>
      <w:proofErr w:type="gramEnd"/>
      <w:r w:rsidR="00AE1E38" w:rsidRPr="00147FD7">
        <w:rPr>
          <w:rFonts w:ascii="GHEA Grapalat" w:hAnsi="GHEA Grapalat"/>
          <w:sz w:val="24"/>
          <w:szCs w:val="24"/>
        </w:rPr>
        <w:t xml:space="preserve">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proofErr w:type="gramStart"/>
      <w:r>
        <w:rPr>
          <w:rFonts w:ascii="GHEA Grapalat" w:hAnsi="GHEA Grapalat"/>
          <w:sz w:val="24"/>
          <w:szCs w:val="24"/>
        </w:rPr>
        <w:t>.</w:t>
      </w:r>
      <w:r w:rsidRPr="0048059F">
        <w:rPr>
          <w:rFonts w:ascii="GHEA Grapalat" w:hAnsi="GHEA Grapalat"/>
          <w:sz w:val="24"/>
          <w:szCs w:val="24"/>
        </w:rPr>
        <w:t>в</w:t>
      </w:r>
      <w:proofErr w:type="gram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proofErr w:type="gramStart"/>
      <w:r w:rsidRPr="009044F1">
        <w:rPr>
          <w:rFonts w:ascii="GHEA Grapalat" w:hAnsi="GHEA Grapalat"/>
        </w:rPr>
        <w:t>б</w:t>
      </w:r>
      <w:proofErr w:type="gramEnd"/>
      <w:r w:rsidRPr="009044F1">
        <w:rPr>
          <w:rFonts w:ascii="GHEA Grapalat" w:hAnsi="GHEA Grapalat"/>
        </w:rPr>
        <w:t>.</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9"/>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73502" w:rsidRPr="00473502">
        <w:rPr>
          <w:rFonts w:ascii="GHEA Grapalat" w:hAnsi="GHEA Grapalat"/>
          <w:sz w:val="24"/>
          <w:szCs w:val="24"/>
        </w:rPr>
        <w:t>7</w:t>
      </w:r>
      <w:r w:rsidRPr="009044F1">
        <w:rPr>
          <w:rFonts w:ascii="GHEA Grapalat" w:hAnsi="GHEA Grapalat"/>
          <w:sz w:val="24"/>
          <w:szCs w:val="24"/>
        </w:rPr>
        <w:t xml:space="preserve">"-ый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proofErr w:type="gramStart"/>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либо те, которые не соответствуют </w:t>
      </w:r>
      <w:r w:rsidRPr="009044F1">
        <w:rPr>
          <w:rFonts w:ascii="GHEA Grapalat" w:hAnsi="GHEA Grapalat"/>
        </w:rPr>
        <w:lastRenderedPageBreak/>
        <w:t>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w:t>
      </w:r>
      <w:r w:rsidR="00F410ED">
        <w:rPr>
          <w:rFonts w:ascii="GHEA Grapalat" w:hAnsi="GHEA Grapalat"/>
          <w:i w:val="0"/>
          <w:sz w:val="24"/>
          <w:szCs w:val="24"/>
          <w:lang w:val="en-US"/>
        </w:rPr>
        <w:t>AMD</w:t>
      </w:r>
      <w:r w:rsidR="00A01157" w:rsidRPr="00A01157">
        <w:rPr>
          <w:rFonts w:ascii="GHEA Grapalat" w:hAnsi="GHEA Grapalat"/>
          <w:i w:val="0"/>
          <w:sz w:val="24"/>
          <w:szCs w:val="24"/>
        </w:rPr>
        <w:t>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10"/>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proofErr w:type="gramStart"/>
      <w:r w:rsidRPr="009044F1">
        <w:rPr>
          <w:rFonts w:ascii="GHEA Grapalat" w:hAnsi="GHEA Grapalat"/>
          <w:i w:val="0"/>
          <w:sz w:val="24"/>
          <w:szCs w:val="24"/>
        </w:rPr>
        <w:t>.П</w:t>
      </w:r>
      <w:proofErr w:type="gramEnd"/>
      <w:r w:rsidRPr="009044F1">
        <w:rPr>
          <w:rFonts w:ascii="GHEA Grapalat" w:hAnsi="GHEA Grapalat"/>
          <w:i w:val="0"/>
          <w:sz w:val="24"/>
          <w:szCs w:val="24"/>
        </w:rPr>
        <w:t>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proofErr w:type="gramStart"/>
      <w:r w:rsidRPr="009044F1">
        <w:rPr>
          <w:rFonts w:ascii="GHEA Grapalat" w:hAnsi="GHEA Grapalat"/>
          <w:sz w:val="24"/>
          <w:szCs w:val="24"/>
        </w:rPr>
        <w:t>,к</w:t>
      </w:r>
      <w:proofErr w:type="gramEnd"/>
      <w:r w:rsidRPr="009044F1">
        <w:rPr>
          <w:rFonts w:ascii="GHEA Grapalat" w:hAnsi="GHEA Grapalat"/>
          <w:sz w:val="24"/>
          <w:szCs w:val="24"/>
        </w:rPr>
        <w:t>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lastRenderedPageBreak/>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proofErr w:type="gramStart"/>
      <w:r w:rsidRPr="009044F1">
        <w:rPr>
          <w:rFonts w:ascii="GHEA Grapalat" w:hAnsi="GHEA Grapalat"/>
          <w:sz w:val="24"/>
          <w:szCs w:val="24"/>
        </w:rPr>
        <w:t>,</w:t>
      </w:r>
      <w:r w:rsidR="008F2148">
        <w:rPr>
          <w:rFonts w:ascii="GHEA Grapalat" w:hAnsi="GHEA Grapalat"/>
          <w:sz w:val="24"/>
          <w:szCs w:val="24"/>
        </w:rPr>
        <w:t>т</w:t>
      </w:r>
      <w:proofErr w:type="gramEnd"/>
      <w:r w:rsidR="008F2148">
        <w:rPr>
          <w:rFonts w:ascii="GHEA Grapalat" w:hAnsi="GHEA Grapalat"/>
          <w:sz w:val="24"/>
          <w:szCs w:val="24"/>
        </w:rPr>
        <w:t>о</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proofErr w:type="gramStart"/>
      <w:r w:rsidR="007D4E09" w:rsidRPr="00235D56">
        <w:rPr>
          <w:rFonts w:ascii="GHEA Grapalat" w:hAnsi="GHEA Grapalat"/>
          <w:sz w:val="24"/>
          <w:szCs w:val="24"/>
        </w:rPr>
        <w:t>дополнительные</w:t>
      </w:r>
      <w:proofErr w:type="gramEnd"/>
      <w:r w:rsidR="007D4E09" w:rsidRPr="00235D56">
        <w:rPr>
          <w:rFonts w:ascii="GHEA Grapalat" w:hAnsi="GHEA Grapalat"/>
          <w:sz w:val="24"/>
          <w:szCs w:val="24"/>
        </w:rPr>
        <w:t xml:space="preserve">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proofErr w:type="gramStart"/>
      <w:r>
        <w:rPr>
          <w:rFonts w:ascii="GHEA Grapalat" w:hAnsi="GHEA Grapalat"/>
          <w:sz w:val="24"/>
          <w:szCs w:val="24"/>
        </w:rPr>
        <w:t>.</w:t>
      </w:r>
      <w:r w:rsidR="00C34AFD" w:rsidRPr="00C34AFD">
        <w:rPr>
          <w:rFonts w:ascii="GHEA Grapalat" w:hAnsi="GHEA Grapalat"/>
          <w:sz w:val="24"/>
          <w:szCs w:val="24"/>
        </w:rPr>
        <w:t>в</w:t>
      </w:r>
      <w:proofErr w:type="gram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proofErr w:type="gramStart"/>
      <w:r w:rsidRPr="009044F1">
        <w:rPr>
          <w:rFonts w:ascii="GHEA Grapalat" w:hAnsi="GHEA Grapalat"/>
          <w:sz w:val="24"/>
          <w:szCs w:val="24"/>
        </w:rPr>
        <w:t>,к</w:t>
      </w:r>
      <w:proofErr w:type="gramEnd"/>
      <w:r w:rsidRPr="009044F1">
        <w:rPr>
          <w:rFonts w:ascii="GHEA Grapalat" w:hAnsi="GHEA Grapalat"/>
          <w:sz w:val="24"/>
          <w:szCs w:val="24"/>
        </w:rPr>
        <w:t>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 xml:space="preserve">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proofErr w:type="gramStart"/>
      <w:r w:rsidRPr="009044F1">
        <w:rPr>
          <w:rFonts w:ascii="GHEA Grapalat" w:hAnsi="GHEA Grapalat"/>
          <w:sz w:val="24"/>
          <w:szCs w:val="24"/>
        </w:rPr>
        <w:t>.</w:t>
      </w:r>
      <w:r w:rsidR="00895E05" w:rsidRPr="00895E05">
        <w:rPr>
          <w:rFonts w:ascii="GHEA Grapalat" w:hAnsi="GHEA Grapalat"/>
          <w:sz w:val="24"/>
          <w:szCs w:val="24"/>
        </w:rPr>
        <w:t>П</w:t>
      </w:r>
      <w:proofErr w:type="gramEnd"/>
      <w:r w:rsidR="00895E05" w:rsidRPr="00895E05">
        <w:rPr>
          <w:rFonts w:ascii="GHEA Grapalat" w:hAnsi="GHEA Grapalat"/>
          <w:sz w:val="24"/>
          <w:szCs w:val="24"/>
        </w:rPr>
        <w:t>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proofErr w:type="gramStart"/>
      <w:r w:rsidR="001E4A24">
        <w:rPr>
          <w:rFonts w:ascii="GHEA Grapalat" w:hAnsi="GHEA Grapalat"/>
          <w:sz w:val="24"/>
          <w:szCs w:val="24"/>
        </w:rPr>
        <w:t>.</w:t>
      </w:r>
      <w:r w:rsidR="001E4A24" w:rsidRPr="001E4A24">
        <w:rPr>
          <w:rFonts w:ascii="GHEA Grapalat" w:hAnsi="GHEA Grapalat"/>
          <w:sz w:val="24"/>
          <w:szCs w:val="24"/>
        </w:rPr>
        <w:t>Е</w:t>
      </w:r>
      <w:proofErr w:type="gramEnd"/>
      <w:r w:rsidR="001E4A24" w:rsidRPr="001E4A24">
        <w:rPr>
          <w:rFonts w:ascii="GHEA Grapalat" w:hAnsi="GHEA Grapalat"/>
          <w:sz w:val="24"/>
          <w:szCs w:val="24"/>
        </w:rPr>
        <w:t xml:space="preserve">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proofErr w:type="gramStart"/>
      <w:r w:rsidR="00F763EC">
        <w:rPr>
          <w:rFonts w:ascii="GHEA Grapalat" w:hAnsi="GHEA Grapalat"/>
        </w:rPr>
        <w:t>,</w:t>
      </w:r>
      <w:r w:rsidRPr="009044F1">
        <w:rPr>
          <w:rFonts w:ascii="GHEA Grapalat" w:hAnsi="GHEA Grapalat"/>
        </w:rPr>
        <w:t>т</w:t>
      </w:r>
      <w:proofErr w:type="gramEnd"/>
      <w:r w:rsidRPr="009044F1">
        <w:rPr>
          <w:rFonts w:ascii="GHEA Grapalat" w:hAnsi="GHEA Grapalat"/>
        </w:rPr>
        <w:t>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proofErr w:type="gramStart"/>
      <w:r w:rsidR="00A74478">
        <w:rPr>
          <w:rFonts w:ascii="GHEA Grapalat" w:hAnsi="GHEA Grapalat"/>
          <w:sz w:val="24"/>
          <w:szCs w:val="24"/>
        </w:rPr>
        <w:t>.</w:t>
      </w:r>
      <w:r w:rsidR="00A23E7B">
        <w:rPr>
          <w:rFonts w:ascii="GHEA Grapalat" w:hAnsi="GHEA Grapalat"/>
          <w:sz w:val="24"/>
          <w:szCs w:val="24"/>
        </w:rPr>
        <w:t>С</w:t>
      </w:r>
      <w:proofErr w:type="gramEnd"/>
      <w:r w:rsidR="00A23E7B">
        <w:rPr>
          <w:rFonts w:ascii="GHEA Grapalat" w:hAnsi="GHEA Grapalat"/>
          <w:sz w:val="24"/>
          <w:szCs w:val="24"/>
        </w:rPr>
        <w:t>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af6"/>
          <w:rFonts w:ascii="GHEA Grapalat" w:hAnsi="GHEA Grapalat"/>
          <w:sz w:val="24"/>
          <w:szCs w:val="24"/>
        </w:rPr>
        <w:footnoteReference w:customMarkFollows="1" w:id="11"/>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решением комиссии</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proofErr w:type="gramStart"/>
      <w:r w:rsidRPr="009044F1">
        <w:rPr>
          <w:rFonts w:ascii="GHEA Grapalat" w:hAnsi="GHEA Grapalat"/>
        </w:rPr>
        <w:t>.П</w:t>
      </w:r>
      <w:proofErr w:type="gramEnd"/>
      <w:r w:rsidRPr="009044F1">
        <w:rPr>
          <w:rFonts w:ascii="GHEA Grapalat" w:hAnsi="GHEA Grapalat"/>
        </w:rPr>
        <w:t>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proofErr w:type="gramStart"/>
      <w:r w:rsidR="000E4039">
        <w:rPr>
          <w:rFonts w:ascii="GHEA Grapalat" w:hAnsi="GHEA Grapalat"/>
        </w:rPr>
        <w:t>,</w:t>
      </w:r>
      <w:r w:rsidRPr="009044F1">
        <w:rPr>
          <w:rFonts w:ascii="GHEA Grapalat" w:hAnsi="GHEA Grapalat"/>
        </w:rPr>
        <w:t>о</w:t>
      </w:r>
      <w:proofErr w:type="gramEnd"/>
      <w:r w:rsidRPr="009044F1">
        <w:rPr>
          <w:rFonts w:ascii="GHEA Grapalat" w:hAnsi="GHEA Grapalat"/>
        </w:rPr>
        <w:t xml:space="preserve">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беспечение</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12"/>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и общая цена заключаемого с последним договора превышает 10 млн. драмов</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w:t>
      </w:r>
      <w:r w:rsidRPr="0035631F">
        <w:rPr>
          <w:rFonts w:ascii="GHEA Grapalat" w:hAnsi="GHEA Grapalat" w:cs="Sylfaen"/>
        </w:rPr>
        <w:lastRenderedPageBreak/>
        <w:t>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3"/>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proofErr w:type="gramStart"/>
      <w:r w:rsidR="006D7219">
        <w:rPr>
          <w:rFonts w:ascii="GHEA Grapalat" w:hAnsi="GHEA Grapalat"/>
        </w:rPr>
        <w:t>.Е</w:t>
      </w:r>
      <w:proofErr w:type="gramEnd"/>
      <w:r w:rsidR="006D7219">
        <w:rPr>
          <w:rFonts w:ascii="GHEA Grapalat" w:hAnsi="GHEA Grapalat"/>
        </w:rPr>
        <w:t>сли</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w:t>
      </w:r>
      <w:proofErr w:type="gramStart"/>
      <w:r w:rsidRPr="006D7219">
        <w:rPr>
          <w:rFonts w:ascii="GHEA Grapalat" w:hAnsi="GHEA Grapalat"/>
        </w:rPr>
        <w:t>дств пр</w:t>
      </w:r>
      <w:proofErr w:type="gramEnd"/>
      <w:r w:rsidRPr="006D7219">
        <w:rPr>
          <w:rFonts w:ascii="GHEA Grapalat" w:hAnsi="GHEA Grapalat"/>
        </w:rPr>
        <w:t xml:space="preserve">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4"/>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proofErr w:type="gramStart"/>
      <w:r w:rsidR="00D51669">
        <w:rPr>
          <w:rFonts w:ascii="GHEA Grapalat" w:hAnsi="GHEA Grapalat"/>
        </w:rPr>
        <w:t>.П</w:t>
      </w:r>
      <w:proofErr w:type="gramEnd"/>
      <w:r w:rsidR="00D51669">
        <w:rPr>
          <w:rFonts w:ascii="GHEA Grapalat" w:hAnsi="GHEA Grapalat"/>
        </w:rPr>
        <w:t>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proofErr w:type="gramStart"/>
      <w:r>
        <w:rPr>
          <w:rFonts w:ascii="GHEA Grapalat" w:hAnsi="GHEA Grapalat"/>
        </w:rPr>
        <w:t>.М</w:t>
      </w:r>
      <w:proofErr w:type="gramEnd"/>
      <w:r>
        <w:rPr>
          <w:rFonts w:ascii="GHEA Grapalat" w:hAnsi="GHEA Grapalat"/>
        </w:rPr>
        <w:t xml:space="preserve">елик-Адамян 1 или воспроизведенный (отсканированный) вариант с оригинала  высылается на </w:t>
      </w:r>
      <w:r>
        <w:rPr>
          <w:rFonts w:ascii="GHEA Grapalat" w:hAnsi="GHEA Grapalat"/>
        </w:rPr>
        <w:lastRenderedPageBreak/>
        <w:t xml:space="preserve">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proofErr w:type="gramStart"/>
      <w:r w:rsidR="00A677CD">
        <w:rPr>
          <w:rFonts w:ascii="GHEA Grapalat" w:hAnsi="GHEA Grapalat"/>
        </w:rPr>
        <w:t>.Ж</w:t>
      </w:r>
      <w:proofErr w:type="gramEnd"/>
      <w:r w:rsidR="00A677CD">
        <w:rPr>
          <w:rFonts w:ascii="GHEA Grapalat" w:hAnsi="GHEA Grapalat"/>
        </w:rPr>
        <w:t>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rPr>
          <w:rFonts w:ascii="GHEA Grapalat" w:hAnsi="GHEA Grapalat"/>
        </w:rPr>
        <w:lastRenderedPageBreak/>
        <w:t>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proofErr w:type="gramStart"/>
      <w:r w:rsidR="002C605B">
        <w:rPr>
          <w:rFonts w:ascii="GHEA Grapalat" w:hAnsi="GHEA Grapalat"/>
        </w:rPr>
        <w:t>.П</w:t>
      </w:r>
      <w:proofErr w:type="gramEnd"/>
      <w:r w:rsidR="002C605B">
        <w:rPr>
          <w:rFonts w:ascii="GHEA Grapalat" w:hAnsi="GHEA Grapalat"/>
        </w:rPr>
        <w:t>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proofErr w:type="gramStart"/>
      <w:r w:rsidR="009639DF" w:rsidRPr="00D3436F">
        <w:rPr>
          <w:rFonts w:ascii="GHEA Grapalat" w:hAnsi="GHEA Grapalat"/>
        </w:rPr>
        <w:t>.</w:t>
      </w:r>
      <w:r w:rsidR="009639DF">
        <w:rPr>
          <w:rFonts w:ascii="GHEA Grapalat" w:hAnsi="GHEA Grapalat"/>
        </w:rPr>
        <w:t>Р</w:t>
      </w:r>
      <w:proofErr w:type="gramEnd"/>
      <w:r w:rsidR="009639DF">
        <w:rPr>
          <w:rFonts w:ascii="GHEA Grapalat" w:hAnsi="GHEA Grapalat"/>
        </w:rPr>
        <w:t>ассмотрение жалоб осуществляется посредством заседаний. Заседания записываются и вместе с принятым решением по жалобе публикуются в бюллетене</w:t>
      </w:r>
      <w:proofErr w:type="gramStart"/>
      <w:r w:rsidR="009639DF">
        <w:rPr>
          <w:rFonts w:ascii="GHEA Grapalat" w:hAnsi="GHEA Grapalat"/>
        </w:rPr>
        <w:t>.В</w:t>
      </w:r>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w:t>
      </w:r>
      <w:r w:rsidRPr="009044F1">
        <w:rPr>
          <w:rFonts w:ascii="GHEA Grapalat" w:hAnsi="GHEA Grapalat"/>
        </w:rPr>
        <w:lastRenderedPageBreak/>
        <w:t xml:space="preserve">заказчика, Комиссии или лица, рассматривающего </w:t>
      </w:r>
      <w:proofErr w:type="gramStart"/>
      <w:r w:rsidR="001A070B">
        <w:rPr>
          <w:rFonts w:ascii="GHEA Grapalat" w:hAnsi="GHEA Grapalat"/>
        </w:rPr>
        <w:t>рассматривающего</w:t>
      </w:r>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интересов</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 xml:space="preserve">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F410ED" w:rsidRPr="00B05B1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proofErr w:type="gramStart"/>
      <w:r>
        <w:rPr>
          <w:rFonts w:ascii="GHEA Grapalat" w:hAnsi="GHEA Grapalat"/>
          <w:lang w:val="en-US"/>
        </w:rPr>
        <w:t>o</w:t>
      </w:r>
      <w:proofErr w:type="gramEnd"/>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5"/>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6"/>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410ED" w:rsidRPr="00F410ED">
        <w:rPr>
          <w:rFonts w:ascii="GHEA Grapalat" w:hAnsi="GHEA Grapalat"/>
        </w:rPr>
        <w:t>2</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654E19" w:rsidRPr="00C62F28"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473502" w:rsidRPr="007A07CC" w:rsidRDefault="00B2572B" w:rsidP="00473502">
      <w:pPr>
        <w:pStyle w:val="a3"/>
        <w:widowControl w:val="0"/>
        <w:spacing w:after="160" w:line="240" w:lineRule="auto"/>
        <w:ind w:firstLine="0"/>
        <w:jc w:val="center"/>
        <w:rPr>
          <w:rFonts w:ascii="GHEA Grapalat" w:hAnsi="GHEA Grapalat"/>
          <w:i w:val="0"/>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538D1" w:rsidRPr="006538D1">
        <w:rPr>
          <w:rFonts w:ascii="GHEA Grapalat" w:hAnsi="GHEA Grapalat"/>
          <w:i w:val="0"/>
          <w:sz w:val="24"/>
          <w:szCs w:val="24"/>
        </w:rPr>
        <w:t>&lt;&lt;</w:t>
      </w:r>
      <w:r w:rsidR="00473502" w:rsidRPr="00473502">
        <w:rPr>
          <w:rFonts w:ascii="GHEA Grapalat" w:hAnsi="GHEA Grapalat"/>
          <w:lang w:val="af-ZA"/>
        </w:rPr>
        <w:t xml:space="preserve"> </w:t>
      </w:r>
      <w:r w:rsidR="0012547D">
        <w:rPr>
          <w:rFonts w:ascii="GHEA Grapalat" w:hAnsi="GHEA Grapalat"/>
          <w:lang w:val="af-ZA"/>
        </w:rPr>
        <w:t>АМАА</w:t>
      </w:r>
      <w:r w:rsidR="00473502">
        <w:rPr>
          <w:rFonts w:ascii="GHEA Grapalat" w:hAnsi="GHEA Grapalat" w:cs="Sylfaen"/>
          <w:color w:val="000000"/>
          <w:lang w:val="af-ZA"/>
        </w:rPr>
        <w:t>-</w:t>
      </w:r>
      <w:r w:rsidR="00473502" w:rsidRPr="001B7671">
        <w:t xml:space="preserve"> </w:t>
      </w:r>
      <w:r w:rsidR="00473502" w:rsidRPr="001B7671">
        <w:rPr>
          <w:rFonts w:ascii="GHEA Grapalat" w:hAnsi="GHEA Grapalat" w:cs="Sylfaen"/>
          <w:color w:val="000000"/>
        </w:rPr>
        <w:t>GHAPDz</w:t>
      </w:r>
      <w:r w:rsidR="00473502">
        <w:rPr>
          <w:rFonts w:ascii="GHEA Grapalat" w:hAnsi="GHEA Grapalat" w:cs="Sylfaen"/>
          <w:color w:val="000000"/>
          <w:lang w:val="af-ZA"/>
        </w:rPr>
        <w:t xml:space="preserve">&gt;&gt; </w:t>
      </w:r>
      <w:r w:rsidR="00473502" w:rsidRPr="00C62F28">
        <w:rPr>
          <w:rFonts w:ascii="GHEA Grapalat" w:hAnsi="GHEA Grapalat"/>
          <w:i w:val="0"/>
          <w:sz w:val="24"/>
          <w:szCs w:val="24"/>
        </w:rPr>
        <w:t>20</w:t>
      </w:r>
      <w:r w:rsidR="00473502">
        <w:rPr>
          <w:rFonts w:ascii="GHEA Grapalat" w:hAnsi="GHEA Grapalat"/>
          <w:i w:val="0"/>
          <w:sz w:val="24"/>
          <w:szCs w:val="24"/>
        </w:rPr>
        <w:t>/</w:t>
      </w:r>
      <w:r w:rsidR="007A07CC" w:rsidRPr="007A07CC">
        <w:rPr>
          <w:rFonts w:ascii="GHEA Grapalat" w:hAnsi="GHEA Grapalat"/>
          <w:i w:val="0"/>
          <w:sz w:val="24"/>
          <w:szCs w:val="24"/>
        </w:rPr>
        <w:t>3</w:t>
      </w:r>
    </w:p>
    <w:p w:rsidR="00B2572B" w:rsidRPr="0099454B" w:rsidRDefault="006538D1" w:rsidP="00B46D58">
      <w:pPr>
        <w:pStyle w:val="31"/>
        <w:widowControl w:val="0"/>
        <w:spacing w:after="160" w:line="240" w:lineRule="auto"/>
        <w:jc w:val="right"/>
        <w:rPr>
          <w:rFonts w:ascii="GHEA Grapalat" w:hAnsi="GHEA Grapalat" w:cs="Arial"/>
          <w:b/>
          <w:sz w:val="24"/>
          <w:szCs w:val="24"/>
        </w:rPr>
      </w:pPr>
      <w:r w:rsidRPr="006538D1">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410ED" w:rsidRPr="00B05B10">
        <w:rPr>
          <w:rFonts w:ascii="GHEA Grapalat" w:hAnsi="GHEA Grapalat"/>
          <w:b w:val="0"/>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473502" w:rsidRPr="001B7671" w:rsidRDefault="00374F4A" w:rsidP="00473502">
      <w:pPr>
        <w:pStyle w:val="a3"/>
        <w:widowControl w:val="0"/>
        <w:spacing w:after="160" w:line="240" w:lineRule="auto"/>
        <w:ind w:firstLine="0"/>
        <w:jc w:val="center"/>
        <w:rPr>
          <w:rFonts w:ascii="GHEA Grapalat" w:hAnsi="GHEA Grapalat"/>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473502" w:rsidRPr="00473502">
        <w:rPr>
          <w:rFonts w:ascii="GHEA Grapalat" w:hAnsi="GHEA Grapalat"/>
          <w:lang w:val="af-ZA"/>
        </w:rPr>
        <w:t xml:space="preserve"> </w:t>
      </w:r>
      <w:r w:rsidR="00473502">
        <w:rPr>
          <w:rFonts w:ascii="GHEA Grapalat" w:hAnsi="GHEA Grapalat"/>
          <w:lang w:val="af-ZA"/>
        </w:rPr>
        <w:t>АММА</w:t>
      </w:r>
      <w:r w:rsidR="00473502">
        <w:rPr>
          <w:rFonts w:ascii="GHEA Grapalat" w:hAnsi="GHEA Grapalat" w:cs="Sylfaen"/>
          <w:color w:val="000000"/>
          <w:lang w:val="af-ZA"/>
        </w:rPr>
        <w:t>-</w:t>
      </w:r>
      <w:r w:rsidR="00473502" w:rsidRPr="001B7671">
        <w:t xml:space="preserve"> </w:t>
      </w:r>
      <w:r w:rsidR="00473502" w:rsidRPr="001B7671">
        <w:rPr>
          <w:rFonts w:ascii="GHEA Grapalat" w:hAnsi="GHEA Grapalat" w:cs="Sylfaen"/>
          <w:color w:val="000000"/>
        </w:rPr>
        <w:t>GHAPDz</w:t>
      </w:r>
      <w:r w:rsidR="00473502">
        <w:rPr>
          <w:rFonts w:ascii="GHEA Grapalat" w:hAnsi="GHEA Grapalat" w:cs="Sylfaen"/>
          <w:color w:val="000000"/>
          <w:lang w:val="af-ZA"/>
        </w:rPr>
        <w:t xml:space="preserve">&gt;&gt; </w:t>
      </w:r>
      <w:r w:rsidR="00473502" w:rsidRPr="00C62F28">
        <w:rPr>
          <w:rFonts w:ascii="GHEA Grapalat" w:hAnsi="GHEA Grapalat"/>
          <w:i w:val="0"/>
          <w:sz w:val="24"/>
          <w:szCs w:val="24"/>
        </w:rPr>
        <w:t>20</w:t>
      </w:r>
      <w:r w:rsidR="00473502">
        <w:rPr>
          <w:rFonts w:ascii="GHEA Grapalat" w:hAnsi="GHEA Grapalat"/>
          <w:i w:val="0"/>
          <w:sz w:val="24"/>
          <w:szCs w:val="24"/>
        </w:rPr>
        <w:t>/</w:t>
      </w:r>
      <w:r w:rsidR="00473502" w:rsidRPr="001B7671">
        <w:rPr>
          <w:rFonts w:ascii="GHEA Grapalat" w:hAnsi="GHEA Grapalat"/>
          <w:i w:val="0"/>
          <w:sz w:val="24"/>
          <w:szCs w:val="24"/>
        </w:rPr>
        <w:t>1</w:t>
      </w:r>
    </w:p>
    <w:p w:rsidR="00374F4A" w:rsidRPr="0099454B"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473502" w:rsidRPr="007A07CC" w:rsidRDefault="006B3E56" w:rsidP="00473502">
      <w:pPr>
        <w:pStyle w:val="a3"/>
        <w:widowControl w:val="0"/>
        <w:spacing w:after="160" w:line="240" w:lineRule="auto"/>
        <w:ind w:firstLine="0"/>
        <w:jc w:val="center"/>
        <w:rPr>
          <w:rFonts w:ascii="GHEA Grapalat" w:hAnsi="GHEA Grapalat"/>
          <w:i w:val="0"/>
          <w:sz w:val="24"/>
          <w:szCs w:val="24"/>
        </w:rPr>
      </w:pPr>
      <w:r>
        <w:rPr>
          <w:rFonts w:ascii="GHEA Grapalat" w:hAnsi="GHEA Grapalat"/>
        </w:rPr>
        <w:t>удовлетворяет</w:t>
      </w:r>
      <w:r>
        <w:rPr>
          <w:rFonts w:ascii="GHEA Grapalat" w:hAnsi="GHEA Grapalat"/>
          <w:spacing w:val="-4"/>
        </w:rPr>
        <w:t xml:space="preserve">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6538D1" w:rsidRPr="006538D1">
        <w:rPr>
          <w:rFonts w:ascii="GHEA Grapalat" w:hAnsi="GHEA Grapalat"/>
          <w:i w:val="0"/>
        </w:rPr>
        <w:t>&lt;&lt;</w:t>
      </w:r>
      <w:r w:rsidR="00473502" w:rsidRPr="00473502">
        <w:rPr>
          <w:rFonts w:ascii="GHEA Grapalat" w:hAnsi="GHEA Grapalat"/>
          <w:lang w:val="af-ZA"/>
        </w:rPr>
        <w:t xml:space="preserve"> </w:t>
      </w:r>
      <w:r w:rsidR="0012547D">
        <w:rPr>
          <w:rFonts w:ascii="GHEA Grapalat" w:hAnsi="GHEA Grapalat"/>
          <w:lang w:val="af-ZA"/>
        </w:rPr>
        <w:t>АМА</w:t>
      </w:r>
      <w:r w:rsidR="00473502">
        <w:rPr>
          <w:rFonts w:ascii="GHEA Grapalat" w:hAnsi="GHEA Grapalat"/>
          <w:lang w:val="af-ZA"/>
        </w:rPr>
        <w:t>А</w:t>
      </w:r>
      <w:r w:rsidR="00473502">
        <w:rPr>
          <w:rFonts w:ascii="GHEA Grapalat" w:hAnsi="GHEA Grapalat" w:cs="Sylfaen"/>
          <w:color w:val="000000"/>
          <w:lang w:val="af-ZA"/>
        </w:rPr>
        <w:t>-</w:t>
      </w:r>
      <w:r w:rsidR="00473502" w:rsidRPr="001B7671">
        <w:t xml:space="preserve"> </w:t>
      </w:r>
      <w:r w:rsidR="00473502" w:rsidRPr="001B7671">
        <w:rPr>
          <w:rFonts w:ascii="GHEA Grapalat" w:hAnsi="GHEA Grapalat" w:cs="Sylfaen"/>
          <w:color w:val="000000"/>
        </w:rPr>
        <w:t>GHAPDz</w:t>
      </w:r>
      <w:r w:rsidR="00473502">
        <w:rPr>
          <w:rFonts w:ascii="GHEA Grapalat" w:hAnsi="GHEA Grapalat" w:cs="Sylfaen"/>
          <w:color w:val="000000"/>
          <w:lang w:val="af-ZA"/>
        </w:rPr>
        <w:t xml:space="preserve">&gt;&gt; </w:t>
      </w:r>
      <w:r w:rsidR="00473502" w:rsidRPr="00C62F28">
        <w:rPr>
          <w:rFonts w:ascii="GHEA Grapalat" w:hAnsi="GHEA Grapalat"/>
          <w:i w:val="0"/>
          <w:sz w:val="24"/>
          <w:szCs w:val="24"/>
        </w:rPr>
        <w:t>20</w:t>
      </w:r>
      <w:r w:rsidR="00473502">
        <w:rPr>
          <w:rFonts w:ascii="GHEA Grapalat" w:hAnsi="GHEA Grapalat"/>
          <w:i w:val="0"/>
          <w:sz w:val="24"/>
          <w:szCs w:val="24"/>
        </w:rPr>
        <w:t>/</w:t>
      </w:r>
      <w:r w:rsidR="007A07CC" w:rsidRPr="007A07CC">
        <w:rPr>
          <w:rFonts w:ascii="GHEA Grapalat" w:hAnsi="GHEA Grapalat"/>
          <w:i w:val="0"/>
          <w:sz w:val="24"/>
          <w:szCs w:val="24"/>
        </w:rPr>
        <w:t>2</w:t>
      </w:r>
    </w:p>
    <w:p w:rsidR="006B3E56" w:rsidRPr="00473502" w:rsidRDefault="00A90FCD" w:rsidP="00473502">
      <w:pPr>
        <w:widowControl w:val="0"/>
        <w:spacing w:after="160"/>
        <w:jc w:val="both"/>
        <w:rPr>
          <w:rFonts w:ascii="GHEA Grapalat" w:hAnsi="GHEA Grapalat" w:cs="Arial"/>
        </w:rPr>
      </w:pPr>
      <w:r w:rsidRPr="00473502">
        <w:rPr>
          <w:rFonts w:ascii="GHEA Grapalat" w:hAnsi="GHEA Grapalat"/>
        </w:rPr>
        <w:t xml:space="preserve">и обязуется в случае признания </w:t>
      </w:r>
      <w:r w:rsidR="00BF09F8" w:rsidRPr="00473502">
        <w:rPr>
          <w:rFonts w:ascii="GHEA Grapalat" w:hAnsi="GHEA Grapalat"/>
        </w:rPr>
        <w:t>отобранным</w:t>
      </w:r>
      <w:r w:rsidRPr="00473502">
        <w:rPr>
          <w:rFonts w:ascii="GHEA Grapalat" w:hAnsi="GHEA Grapalat"/>
        </w:rPr>
        <w:t xml:space="preserve"> участником в порядке и сроки, установленные </w:t>
      </w:r>
      <w:r w:rsidR="00B64C48" w:rsidRPr="00473502">
        <w:rPr>
          <w:rFonts w:ascii="GHEA Grapalat" w:hAnsi="GHEA Grapalat"/>
        </w:rPr>
        <w:t xml:space="preserve">настоящим </w:t>
      </w:r>
      <w:r w:rsidRPr="00473502">
        <w:rPr>
          <w:rFonts w:ascii="GHEA Grapalat" w:hAnsi="GHEA Grapalat"/>
        </w:rPr>
        <w:t xml:space="preserve">приглашением </w:t>
      </w:r>
      <w:r w:rsidR="00952531" w:rsidRPr="00473502">
        <w:rPr>
          <w:rFonts w:ascii="GHEA Grapalat" w:hAnsi="GHEA Grapalat"/>
        </w:rPr>
        <w:t xml:space="preserve"> представить обеспечение квалификации в размере ценового предложения,</w:t>
      </w:r>
    </w:p>
    <w:p w:rsidR="006B3E56" w:rsidRPr="00473502" w:rsidRDefault="006B3E56" w:rsidP="00473502">
      <w:pPr>
        <w:pStyle w:val="aff"/>
        <w:widowControl w:val="0"/>
        <w:numPr>
          <w:ilvl w:val="0"/>
          <w:numId w:val="22"/>
        </w:numPr>
        <w:tabs>
          <w:tab w:val="left" w:pos="567"/>
        </w:tabs>
        <w:spacing w:after="160"/>
        <w:jc w:val="both"/>
        <w:rPr>
          <w:rFonts w:ascii="GHEA Grapalat" w:hAnsi="GHEA Grapalat"/>
        </w:rPr>
      </w:pPr>
      <w:r w:rsidRPr="00473502">
        <w:rPr>
          <w:rFonts w:ascii="GHEA Grapalat" w:hAnsi="GHEA Grapalat"/>
        </w:rPr>
        <w:t xml:space="preserve">в рамках участия в </w:t>
      </w:r>
      <w:r w:rsidR="00305944" w:rsidRPr="00473502">
        <w:rPr>
          <w:rFonts w:ascii="GHEA Grapalat" w:hAnsi="GHEA Grapalat"/>
        </w:rPr>
        <w:t>открытомконкурсе</w:t>
      </w:r>
      <w:r w:rsidRPr="00473502">
        <w:rPr>
          <w:rFonts w:ascii="GHEA Grapalat" w:hAnsi="GHEA Grapalat"/>
        </w:rPr>
        <w:t xml:space="preserve">под кодом </w:t>
      </w:r>
      <w:r w:rsidR="006538D1" w:rsidRPr="00473502">
        <w:rPr>
          <w:rFonts w:ascii="GHEA Grapalat" w:hAnsi="GHEA Grapalat"/>
          <w:i/>
        </w:rPr>
        <w:t>&lt;&lt;</w:t>
      </w:r>
      <w:r w:rsidR="00473502" w:rsidRPr="00473502">
        <w:t xml:space="preserve"> </w:t>
      </w:r>
      <w:r w:rsidR="0012547D">
        <w:rPr>
          <w:rFonts w:ascii="GHEA Grapalat" w:hAnsi="GHEA Grapalat"/>
          <w:i/>
        </w:rPr>
        <w:t>АМ</w:t>
      </w:r>
      <w:r w:rsidR="0012547D" w:rsidRPr="0012547D">
        <w:rPr>
          <w:rFonts w:ascii="GHEA Grapalat" w:hAnsi="GHEA Grapalat"/>
          <w:i/>
        </w:rPr>
        <w:t>А</w:t>
      </w:r>
      <w:r w:rsidR="00473502" w:rsidRPr="00473502">
        <w:rPr>
          <w:rFonts w:ascii="GHEA Grapalat" w:hAnsi="GHEA Grapalat"/>
          <w:i/>
        </w:rPr>
        <w:t xml:space="preserve">А- GHAPDz&gt;&gt; </w:t>
      </w:r>
      <w:r w:rsidR="007A07CC">
        <w:rPr>
          <w:rFonts w:ascii="GHEA Grapalat" w:hAnsi="GHEA Grapalat"/>
          <w:i/>
        </w:rPr>
        <w:t>20/</w:t>
      </w:r>
      <w:r w:rsidR="007A07CC" w:rsidRPr="007A07CC">
        <w:rPr>
          <w:rFonts w:ascii="GHEA Grapalat" w:hAnsi="GHEA Grapalat"/>
          <w:i/>
        </w:rPr>
        <w:t>2</w:t>
      </w:r>
      <w:r w:rsidR="006538D1" w:rsidRPr="00473502">
        <w:rPr>
          <w:rFonts w:ascii="GHEA Grapalat" w:hAnsi="GHEA Grapalat"/>
          <w:i/>
        </w:rPr>
        <w:t xml:space="preserve"> </w:t>
      </w:r>
      <w:r w:rsidRPr="00473502">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7A07CC"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538D1" w:rsidRPr="006538D1">
        <w:rPr>
          <w:rFonts w:ascii="GHEA Grapalat" w:hAnsi="GHEA Grapalat"/>
          <w:i/>
          <w:sz w:val="24"/>
          <w:szCs w:val="24"/>
        </w:rPr>
        <w:t xml:space="preserve">&lt;&lt; </w:t>
      </w:r>
      <w:r w:rsidR="0012547D">
        <w:rPr>
          <w:rFonts w:ascii="GHEA Grapalat" w:hAnsi="GHEA Grapalat"/>
          <w:i/>
          <w:sz w:val="24"/>
          <w:szCs w:val="24"/>
        </w:rPr>
        <w:t>АМ</w:t>
      </w:r>
      <w:r w:rsidR="0012547D" w:rsidRPr="0012547D">
        <w:rPr>
          <w:rFonts w:ascii="GHEA Grapalat" w:hAnsi="GHEA Grapalat"/>
          <w:i/>
          <w:sz w:val="24"/>
          <w:szCs w:val="24"/>
        </w:rPr>
        <w:t>А</w:t>
      </w:r>
      <w:r w:rsidR="00473502" w:rsidRPr="00473502">
        <w:rPr>
          <w:rFonts w:ascii="GHEA Grapalat" w:hAnsi="GHEA Grapalat"/>
          <w:i/>
          <w:sz w:val="24"/>
          <w:szCs w:val="24"/>
        </w:rPr>
        <w:t>А- GHAPDz&gt;&gt; 20/</w:t>
      </w:r>
      <w:r w:rsidR="007A07CC" w:rsidRPr="007A07CC">
        <w:rPr>
          <w:rFonts w:ascii="GHEA Grapalat" w:hAnsi="GHEA Grapalat"/>
          <w:i/>
          <w:sz w:val="24"/>
          <w:szCs w:val="24"/>
        </w:rPr>
        <w:t>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F410ED" w:rsidP="00D043C1">
      <w:pPr>
        <w:pStyle w:val="3"/>
        <w:keepNext w:val="0"/>
        <w:widowControl w:val="0"/>
        <w:spacing w:after="160" w:line="240" w:lineRule="auto"/>
        <w:ind w:left="567" w:right="565"/>
        <w:rPr>
          <w:rFonts w:ascii="GHEA Grapalat" w:hAnsi="GHEA Grapalat" w:cs="Arial"/>
          <w:sz w:val="24"/>
          <w:szCs w:val="24"/>
        </w:rPr>
      </w:pPr>
      <w:r w:rsidRPr="00B05B10">
        <w:rPr>
          <w:rFonts w:ascii="GHEA Grapalat" w:hAnsi="GHEA Grapalat"/>
          <w:b/>
        </w:rPr>
        <w:t>ЗАПРОС КОТИРОВОК</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w:t>
      </w:r>
      <w:r w:rsidR="00473502" w:rsidRPr="00473502">
        <w:t xml:space="preserve"> </w:t>
      </w:r>
      <w:r w:rsidR="007A07CC">
        <w:rPr>
          <w:rFonts w:ascii="GHEA Grapalat" w:hAnsi="GHEA Grapalat"/>
        </w:rPr>
        <w:t>АММА- GHAPDz&gt;&gt; 20/</w:t>
      </w:r>
      <w:r w:rsidR="007A07CC" w:rsidRPr="007A07CC">
        <w:rPr>
          <w:rFonts w:ascii="GHEA Grapalat" w:hAnsi="GHEA Grapalat"/>
        </w:rPr>
        <w:t>2</w:t>
      </w:r>
      <w:r w:rsidRPr="009044F1">
        <w:rPr>
          <w:rFonts w:ascii="GHEA Grapalat" w:hAnsi="GHEA Grapalat"/>
        </w:rPr>
        <w:t xml:space="preserve"> 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63"/>
        <w:gridCol w:w="1463"/>
        <w:gridCol w:w="1699"/>
        <w:gridCol w:w="1752"/>
        <w:gridCol w:w="17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9454B"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2547D">
        <w:rPr>
          <w:rFonts w:ascii="GHEA Grapalat" w:hAnsi="GHEA Grapalat"/>
          <w:b/>
          <w:sz w:val="24"/>
          <w:szCs w:val="24"/>
        </w:rPr>
        <w:t>АМ</w:t>
      </w:r>
      <w:r w:rsidR="0012547D" w:rsidRPr="0012547D">
        <w:rPr>
          <w:rFonts w:ascii="GHEA Grapalat" w:hAnsi="GHEA Grapalat"/>
          <w:b/>
          <w:sz w:val="24"/>
          <w:szCs w:val="24"/>
        </w:rPr>
        <w:t>А</w:t>
      </w:r>
      <w:r w:rsidR="00473502" w:rsidRPr="00473502">
        <w:rPr>
          <w:rFonts w:ascii="GHEA Grapalat" w:hAnsi="GHEA Grapalat"/>
          <w:b/>
          <w:sz w:val="24"/>
          <w:szCs w:val="24"/>
        </w:rPr>
        <w:t>А- GHAPDz&gt;&gt; 20/1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473502" w:rsidRPr="007A07CC" w:rsidRDefault="00B2572B" w:rsidP="00473502">
      <w:pPr>
        <w:ind w:firstLine="567"/>
        <w:jc w:val="both"/>
        <w:rPr>
          <w:rFonts w:ascii="GHEA Grapalat" w:hAnsi="GHEA Grapalat"/>
          <w:i/>
        </w:rPr>
      </w:pPr>
      <w:r w:rsidRPr="005744FC">
        <w:rPr>
          <w:rFonts w:ascii="GHEA Grapalat" w:hAnsi="GHEA Grapalat"/>
          <w:spacing w:val="-6"/>
        </w:rPr>
        <w:t xml:space="preserve">Рассмотрев приглашение на открытый конкурс под кодом </w:t>
      </w:r>
      <w:r w:rsidR="006538D1" w:rsidRPr="006538D1">
        <w:rPr>
          <w:rFonts w:ascii="GHEA Grapalat" w:hAnsi="GHEA Grapalat"/>
          <w:i/>
        </w:rPr>
        <w:t>&lt;&lt;</w:t>
      </w:r>
      <w:r w:rsidR="0012547D">
        <w:rPr>
          <w:rFonts w:ascii="GHEA Grapalat" w:hAnsi="GHEA Grapalat"/>
          <w:i/>
          <w:lang w:val="af-ZA"/>
        </w:rPr>
        <w:t>АМА</w:t>
      </w:r>
      <w:r w:rsidR="00473502" w:rsidRPr="00473502">
        <w:rPr>
          <w:rFonts w:ascii="GHEA Grapalat" w:hAnsi="GHEA Grapalat"/>
          <w:i/>
          <w:lang w:val="af-ZA"/>
        </w:rPr>
        <w:t>А-</w:t>
      </w:r>
      <w:r w:rsidR="00473502" w:rsidRPr="00473502">
        <w:rPr>
          <w:rFonts w:ascii="GHEA Grapalat" w:hAnsi="GHEA Grapalat"/>
          <w:i/>
        </w:rPr>
        <w:t xml:space="preserve"> GHAPDz</w:t>
      </w:r>
      <w:r w:rsidR="00473502" w:rsidRPr="00473502">
        <w:rPr>
          <w:rFonts w:ascii="GHEA Grapalat" w:hAnsi="GHEA Grapalat"/>
          <w:i/>
          <w:lang w:val="af-ZA"/>
        </w:rPr>
        <w:t xml:space="preserve">&gt;&gt; </w:t>
      </w:r>
      <w:r w:rsidR="007A07CC">
        <w:rPr>
          <w:rFonts w:ascii="GHEA Grapalat" w:hAnsi="GHEA Grapalat"/>
          <w:i/>
        </w:rPr>
        <w:t>20/</w:t>
      </w:r>
      <w:r w:rsidR="007A07CC" w:rsidRPr="007A07CC">
        <w:rPr>
          <w:rFonts w:ascii="GHEA Grapalat" w:hAnsi="GHEA Grapalat"/>
          <w:i/>
        </w:rPr>
        <w:t>2</w:t>
      </w:r>
    </w:p>
    <w:p w:rsidR="005744FC" w:rsidRPr="007A07CC" w:rsidRDefault="005744FC" w:rsidP="00B46D58">
      <w:pPr>
        <w:widowControl w:val="0"/>
        <w:spacing w:after="160"/>
        <w:ind w:firstLine="567"/>
        <w:jc w:val="both"/>
        <w:rPr>
          <w:rFonts w:ascii="GHEA Grapalat" w:hAnsi="GHEA Grapalat"/>
          <w:lang w:val="en-US"/>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7A07CC"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881D4C" w:rsidRPr="006538D1">
        <w:rPr>
          <w:rFonts w:ascii="GHEA Grapalat" w:hAnsi="GHEA Grapalat"/>
          <w:i/>
          <w:sz w:val="24"/>
          <w:szCs w:val="24"/>
        </w:rPr>
        <w:t xml:space="preserve">&lt;&lt; </w:t>
      </w:r>
      <w:r w:rsidR="0012547D">
        <w:rPr>
          <w:rFonts w:ascii="GHEA Grapalat" w:hAnsi="GHEA Grapalat"/>
          <w:i/>
          <w:sz w:val="24"/>
          <w:szCs w:val="24"/>
        </w:rPr>
        <w:t>АМ</w:t>
      </w:r>
      <w:r w:rsidR="0012547D" w:rsidRPr="0012547D">
        <w:rPr>
          <w:rFonts w:ascii="GHEA Grapalat" w:hAnsi="GHEA Grapalat"/>
          <w:i/>
          <w:sz w:val="24"/>
          <w:szCs w:val="24"/>
        </w:rPr>
        <w:t>А</w:t>
      </w:r>
      <w:r w:rsidR="00473502" w:rsidRPr="00473502">
        <w:rPr>
          <w:rFonts w:ascii="GHEA Grapalat" w:hAnsi="GHEA Grapalat"/>
          <w:i/>
          <w:sz w:val="24"/>
          <w:szCs w:val="24"/>
        </w:rPr>
        <w:t>А- GHAPDz&gt;&gt; 20/</w:t>
      </w:r>
      <w:r w:rsidR="007A07CC" w:rsidRPr="007A07CC">
        <w:rPr>
          <w:rFonts w:ascii="GHEA Grapalat" w:hAnsi="GHEA Grapalat"/>
          <w:i/>
          <w:sz w:val="24"/>
          <w:szCs w:val="24"/>
        </w:rPr>
        <w:t>2</w:t>
      </w:r>
    </w:p>
    <w:p w:rsidR="00742F7B" w:rsidRPr="00B138F3" w:rsidRDefault="00742F7B" w:rsidP="00742F7B">
      <w:pPr>
        <w:pStyle w:val="31"/>
        <w:widowControl w:val="0"/>
        <w:spacing w:after="160" w:line="240" w:lineRule="auto"/>
        <w:jc w:val="center"/>
        <w:rPr>
          <w:rFonts w:ascii="GHEA Grapalat" w:hAnsi="GHEA Grapalat"/>
          <w:sz w:val="24"/>
          <w:szCs w:val="24"/>
        </w:rPr>
      </w:pP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proofErr w:type="gramStart"/>
      <w:r w:rsidR="00AA2488" w:rsidRPr="00B138F3">
        <w:rPr>
          <w:rFonts w:ascii="GHEA Grapalat" w:hAnsi="GHEA Grapalat"/>
          <w:sz w:val="24"/>
          <w:szCs w:val="24"/>
          <w:lang w:val="en-US"/>
        </w:rPr>
        <w:t>N</w:t>
      </w:r>
      <w:proofErr w:type="gramEnd"/>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proofErr w:type="gramStart"/>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щих</w:t>
      </w:r>
      <w:proofErr w:type="gramEnd"/>
      <w:r w:rsidRPr="00B138F3">
        <w:rPr>
          <w:rFonts w:ascii="GHEA Grapalat" w:eastAsiaTheme="minorHAnsi" w:hAnsi="GHEA Grapalat" w:cstheme="minorBidi"/>
        </w:rPr>
        <w:t xml:space="preserve">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473502" w:rsidRPr="007A07CC" w:rsidRDefault="007B3F5F" w:rsidP="00473502">
      <w:pPr>
        <w:pStyle w:val="a3"/>
        <w:widowControl w:val="0"/>
        <w:spacing w:after="160" w:line="240" w:lineRule="auto"/>
        <w:ind w:firstLine="0"/>
        <w:jc w:val="center"/>
        <w:rPr>
          <w:rFonts w:ascii="GHEA Grapalat" w:hAnsi="GHEA Grapalat"/>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881D4C" w:rsidRPr="006538D1">
        <w:rPr>
          <w:rFonts w:ascii="GHEA Grapalat" w:hAnsi="GHEA Grapalat"/>
          <w:i w:val="0"/>
        </w:rPr>
        <w:t xml:space="preserve">&lt;&lt; </w:t>
      </w:r>
      <w:r w:rsidR="0012547D">
        <w:rPr>
          <w:rFonts w:ascii="GHEA Grapalat" w:hAnsi="GHEA Grapalat"/>
          <w:lang w:val="af-ZA"/>
        </w:rPr>
        <w:t>АМА</w:t>
      </w:r>
      <w:r w:rsidR="00473502" w:rsidRPr="00473502">
        <w:rPr>
          <w:rFonts w:ascii="GHEA Grapalat" w:hAnsi="GHEA Grapalat"/>
          <w:lang w:val="af-ZA"/>
        </w:rPr>
        <w:t>А</w:t>
      </w:r>
      <w:r w:rsidR="00473502" w:rsidRPr="00473502">
        <w:rPr>
          <w:rFonts w:ascii="GHEA Grapalat" w:hAnsi="GHEA Grapalat" w:cs="Sylfaen"/>
          <w:color w:val="000000"/>
          <w:lang w:val="af-ZA"/>
        </w:rPr>
        <w:t>-</w:t>
      </w:r>
      <w:r w:rsidR="00473502" w:rsidRPr="00473502">
        <w:t xml:space="preserve"> </w:t>
      </w:r>
      <w:r w:rsidR="00473502" w:rsidRPr="00473502">
        <w:rPr>
          <w:rFonts w:ascii="GHEA Grapalat" w:hAnsi="GHEA Grapalat" w:cs="Sylfaen"/>
          <w:color w:val="000000"/>
        </w:rPr>
        <w:t>GHAPDz</w:t>
      </w:r>
      <w:r w:rsidR="00473502" w:rsidRPr="00473502">
        <w:rPr>
          <w:rFonts w:ascii="GHEA Grapalat" w:hAnsi="GHEA Grapalat" w:cs="Sylfaen"/>
          <w:color w:val="000000"/>
          <w:lang w:val="af-ZA"/>
        </w:rPr>
        <w:t xml:space="preserve">&gt;&gt; </w:t>
      </w:r>
      <w:r w:rsidR="007A07CC">
        <w:rPr>
          <w:rFonts w:ascii="GHEA Grapalat" w:hAnsi="GHEA Grapalat"/>
        </w:rPr>
        <w:t>20/</w:t>
      </w:r>
      <w:r w:rsidR="007A07CC" w:rsidRPr="007A07CC">
        <w:rPr>
          <w:rFonts w:ascii="GHEA Grapalat" w:hAnsi="GHEA Grapalat"/>
        </w:rPr>
        <w:t>2</w:t>
      </w:r>
    </w:p>
    <w:p w:rsidR="007B3F5F" w:rsidRPr="0099454B" w:rsidRDefault="007B3F5F" w:rsidP="001005B0">
      <w:pPr>
        <w:widowControl w:val="0"/>
        <w:spacing w:after="160"/>
        <w:ind w:firstLine="567"/>
        <w:jc w:val="right"/>
        <w:rPr>
          <w:rFonts w:ascii="GHEA Grapalat" w:hAnsi="GHEA Grapalat" w:cs="Arial"/>
          <w:b/>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lastRenderedPageBreak/>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B138F3">
        <w:rPr>
          <w:rFonts w:ascii="GHEA Grapalat" w:eastAsiaTheme="minorHAnsi" w:hAnsi="GHEA Grapalat" w:cstheme="minorBidi"/>
        </w:rPr>
        <w:t>до</w:t>
      </w:r>
      <w:proofErr w:type="gram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473502" w:rsidRPr="007A07CC" w:rsidRDefault="003D2FE2" w:rsidP="00473502">
      <w:pPr>
        <w:pStyle w:val="a3"/>
        <w:widowControl w:val="0"/>
        <w:spacing w:after="160" w:line="240" w:lineRule="auto"/>
        <w:ind w:firstLine="0"/>
        <w:jc w:val="center"/>
        <w:rPr>
          <w:rFonts w:ascii="GHEA Grapalat" w:hAnsi="GHEA Grapalat"/>
        </w:rPr>
      </w:pPr>
      <w:r w:rsidRPr="00B138F3">
        <w:rPr>
          <w:rFonts w:ascii="GHEA Grapalat" w:hAnsi="GHEA Grapalat"/>
          <w:i w:val="0"/>
          <w:sz w:val="22"/>
          <w:szCs w:val="22"/>
        </w:rPr>
        <w:t>к Приглашению на открытый конкурс</w:t>
      </w:r>
      <w:r w:rsidRPr="00B138F3">
        <w:rPr>
          <w:rFonts w:ascii="GHEA Grapalat" w:hAnsi="GHEA Grapalat" w:cs="GHEA Grapalat"/>
          <w:i w:val="0"/>
          <w:sz w:val="22"/>
          <w:szCs w:val="22"/>
        </w:rPr>
        <w:br/>
      </w:r>
      <w:r w:rsidRPr="00B138F3">
        <w:rPr>
          <w:rFonts w:ascii="GHEA Grapalat" w:hAnsi="GHEA Grapalat"/>
          <w:i w:val="0"/>
          <w:sz w:val="22"/>
          <w:szCs w:val="22"/>
        </w:rPr>
        <w:t xml:space="preserve">под кодом </w:t>
      </w:r>
      <w:r w:rsidR="00881D4C" w:rsidRPr="006538D1">
        <w:rPr>
          <w:rFonts w:ascii="GHEA Grapalat" w:hAnsi="GHEA Grapalat"/>
          <w:i w:val="0"/>
        </w:rPr>
        <w:t xml:space="preserve">&lt;&lt; </w:t>
      </w:r>
      <w:r w:rsidR="0012547D">
        <w:rPr>
          <w:rFonts w:ascii="GHEA Grapalat" w:hAnsi="GHEA Grapalat"/>
          <w:lang w:val="af-ZA"/>
        </w:rPr>
        <w:t>АМА</w:t>
      </w:r>
      <w:r w:rsidR="00473502" w:rsidRPr="00473502">
        <w:rPr>
          <w:rFonts w:ascii="GHEA Grapalat" w:hAnsi="GHEA Grapalat"/>
          <w:lang w:val="af-ZA"/>
        </w:rPr>
        <w:t>А</w:t>
      </w:r>
      <w:r w:rsidR="00473502" w:rsidRPr="00473502">
        <w:rPr>
          <w:rFonts w:ascii="GHEA Grapalat" w:hAnsi="GHEA Grapalat" w:cs="Sylfaen"/>
          <w:color w:val="000000"/>
          <w:lang w:val="af-ZA"/>
        </w:rPr>
        <w:t>-</w:t>
      </w:r>
      <w:r w:rsidR="00473502" w:rsidRPr="00473502">
        <w:t xml:space="preserve"> </w:t>
      </w:r>
      <w:r w:rsidR="00473502" w:rsidRPr="00473502">
        <w:rPr>
          <w:rFonts w:ascii="GHEA Grapalat" w:hAnsi="GHEA Grapalat" w:cs="Sylfaen"/>
          <w:color w:val="000000"/>
        </w:rPr>
        <w:t>GHAPDz</w:t>
      </w:r>
      <w:r w:rsidR="00473502" w:rsidRPr="00473502">
        <w:rPr>
          <w:rFonts w:ascii="GHEA Grapalat" w:hAnsi="GHEA Grapalat" w:cs="Sylfaen"/>
          <w:color w:val="000000"/>
          <w:lang w:val="af-ZA"/>
        </w:rPr>
        <w:t xml:space="preserve">&gt;&gt; </w:t>
      </w:r>
      <w:r w:rsidR="007A07CC">
        <w:rPr>
          <w:rFonts w:ascii="GHEA Grapalat" w:hAnsi="GHEA Grapalat"/>
        </w:rPr>
        <w:t>20/</w:t>
      </w:r>
      <w:r w:rsidR="007A07CC" w:rsidRPr="007A07CC">
        <w:rPr>
          <w:rFonts w:ascii="GHEA Grapalat" w:hAnsi="GHEA Grapalat"/>
        </w:rPr>
        <w:t>2</w:t>
      </w:r>
    </w:p>
    <w:p w:rsidR="003D2FE2" w:rsidRPr="0099454B"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C62F2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C62F2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C62F2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C62F28">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62F2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C62F28">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C62F28">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C62F28">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C62F28">
            <w:pPr>
              <w:widowControl w:val="0"/>
              <w:spacing w:after="160"/>
              <w:jc w:val="right"/>
              <w:rPr>
                <w:rFonts w:ascii="GHEA Grapalat" w:hAnsi="GHEA Grapalat" w:cs="Tahoma"/>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C62F28">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C62F28">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C62F28">
            <w:pPr>
              <w:widowControl w:val="0"/>
              <w:spacing w:after="160"/>
              <w:rPr>
                <w:rFonts w:ascii="GHEA Grapalat" w:hAnsi="GHEA Grapalat"/>
              </w:rPr>
            </w:pPr>
          </w:p>
          <w:p w:rsidR="00C3421C" w:rsidRPr="00B138F3" w:rsidRDefault="00C3421C" w:rsidP="00C62F28">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C62F28">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C62F28">
            <w:pPr>
              <w:widowControl w:val="0"/>
              <w:spacing w:after="160"/>
              <w:rPr>
                <w:rFonts w:ascii="GHEA Grapalat" w:hAnsi="GHEA Grapalat" w:cs="Tahoma"/>
              </w:rPr>
            </w:pPr>
          </w:p>
          <w:p w:rsidR="00C3421C" w:rsidRPr="00B138F3" w:rsidRDefault="00C3421C" w:rsidP="00C62F28">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C62F28">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C62F28">
            <w:pPr>
              <w:widowControl w:val="0"/>
              <w:spacing w:after="160"/>
              <w:rPr>
                <w:rFonts w:ascii="GHEA Grapalat" w:hAnsi="GHEA Grapalat" w:cs="Tahoma"/>
              </w:rPr>
            </w:pPr>
          </w:p>
          <w:p w:rsidR="00C3421C" w:rsidRPr="00B138F3" w:rsidRDefault="00C3421C" w:rsidP="00C62F28">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C62F28">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C62F28">
            <w:pPr>
              <w:widowControl w:val="0"/>
              <w:spacing w:after="160"/>
              <w:rPr>
                <w:rFonts w:ascii="GHEA Grapalat" w:hAnsi="GHEA Grapalat" w:cs="Arial"/>
              </w:rPr>
            </w:pP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C62F28">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C62F28">
            <w:pPr>
              <w:widowControl w:val="0"/>
              <w:spacing w:after="160"/>
              <w:rPr>
                <w:rFonts w:ascii="GHEA Grapalat" w:hAnsi="GHEA Grapalat" w:cs="Sylfaen"/>
              </w:rPr>
            </w:pPr>
          </w:p>
          <w:p w:rsidR="00C3421C" w:rsidRPr="00B138F3" w:rsidRDefault="00C3421C" w:rsidP="00C62F28">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C62F28">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C62F28">
            <w:pPr>
              <w:widowControl w:val="0"/>
              <w:spacing w:after="160"/>
              <w:rPr>
                <w:rFonts w:ascii="GHEA Grapalat" w:hAnsi="GHEA Grapalat"/>
              </w:rPr>
            </w:pPr>
          </w:p>
          <w:p w:rsidR="00C3421C" w:rsidRPr="00B138F3" w:rsidRDefault="00C3421C" w:rsidP="00C62F28">
            <w:pPr>
              <w:widowControl w:val="0"/>
              <w:spacing w:after="160"/>
              <w:jc w:val="right"/>
              <w:rPr>
                <w:rFonts w:ascii="GHEA Grapalat" w:hAnsi="GHEA Grapalat" w:cs="Sylfaen"/>
              </w:rPr>
            </w:pPr>
            <w:r w:rsidRPr="00B138F3">
              <w:rPr>
                <w:rFonts w:ascii="GHEA Grapalat" w:hAnsi="GHEA Grapalat"/>
              </w:rPr>
              <w:t>23.вДата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C62F28">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r w:rsidR="00FF3DE9"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62F28">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7A07CC"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81D4C" w:rsidRPr="006538D1">
        <w:rPr>
          <w:rFonts w:ascii="GHEA Grapalat" w:hAnsi="GHEA Grapalat"/>
          <w:i/>
          <w:sz w:val="24"/>
          <w:szCs w:val="24"/>
        </w:rPr>
        <w:t>&lt;&lt;</w:t>
      </w:r>
      <w:r w:rsidR="00473502" w:rsidRPr="00473502">
        <w:t xml:space="preserve"> </w:t>
      </w:r>
      <w:r w:rsidR="0012547D">
        <w:rPr>
          <w:rFonts w:ascii="GHEA Grapalat" w:hAnsi="GHEA Grapalat"/>
          <w:i/>
          <w:sz w:val="24"/>
          <w:szCs w:val="24"/>
        </w:rPr>
        <w:t>АМ</w:t>
      </w:r>
      <w:r w:rsidR="0012547D" w:rsidRPr="0012547D">
        <w:rPr>
          <w:rFonts w:ascii="GHEA Grapalat" w:hAnsi="GHEA Grapalat"/>
          <w:i/>
          <w:sz w:val="24"/>
          <w:szCs w:val="24"/>
        </w:rPr>
        <w:t>А</w:t>
      </w:r>
      <w:r w:rsidR="00473502" w:rsidRPr="00473502">
        <w:rPr>
          <w:rFonts w:ascii="GHEA Grapalat" w:hAnsi="GHEA Grapalat"/>
          <w:i/>
          <w:sz w:val="24"/>
          <w:szCs w:val="24"/>
        </w:rPr>
        <w:t>А- GHAPDz&gt;&gt; 20/</w:t>
      </w:r>
      <w:r w:rsidR="007A07CC" w:rsidRPr="007A07CC">
        <w:rPr>
          <w:rFonts w:ascii="GHEA Grapalat" w:hAnsi="GHEA Grapalat"/>
          <w:i/>
          <w:sz w:val="24"/>
          <w:szCs w:val="24"/>
        </w:rPr>
        <w:t>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473502" w:rsidRPr="007A07CC" w:rsidRDefault="000A214C" w:rsidP="00473502">
      <w:pPr>
        <w:pStyle w:val="a3"/>
        <w:widowControl w:val="0"/>
        <w:spacing w:after="160" w:line="240" w:lineRule="auto"/>
        <w:ind w:firstLine="0"/>
        <w:jc w:val="center"/>
        <w:rPr>
          <w:rFonts w:ascii="GHEA Grapalat" w:hAnsi="GHEA Grapalat"/>
        </w:rPr>
      </w:pPr>
      <w:r w:rsidRPr="00B138F3">
        <w:rPr>
          <w:rFonts w:ascii="GHEA Grapalat" w:hAnsi="GHEA Grapalat"/>
          <w:i w:val="0"/>
        </w:rPr>
        <w:t xml:space="preserve">к Приглашению на </w:t>
      </w:r>
      <w:r w:rsidR="008B1233" w:rsidRPr="00B138F3">
        <w:rPr>
          <w:rFonts w:ascii="GHEA Grapalat" w:hAnsi="GHEA Grapalat"/>
          <w:i w:val="0"/>
        </w:rPr>
        <w:t>открытый конкурс</w:t>
      </w:r>
      <w:r w:rsidRPr="00B138F3">
        <w:rPr>
          <w:rFonts w:ascii="GHEA Grapalat" w:hAnsi="GHEA Grapalat"/>
          <w:i w:val="0"/>
        </w:rPr>
        <w:br/>
        <w:t xml:space="preserve">под кодом </w:t>
      </w:r>
      <w:r w:rsidR="00881D4C" w:rsidRPr="006538D1">
        <w:rPr>
          <w:rFonts w:ascii="GHEA Grapalat" w:hAnsi="GHEA Grapalat"/>
          <w:i w:val="0"/>
        </w:rPr>
        <w:t xml:space="preserve">&lt;&lt; </w:t>
      </w:r>
      <w:r w:rsidR="0012547D">
        <w:rPr>
          <w:rFonts w:ascii="GHEA Grapalat" w:hAnsi="GHEA Grapalat"/>
          <w:lang w:val="af-ZA"/>
        </w:rPr>
        <w:t>АМА</w:t>
      </w:r>
      <w:r w:rsidR="00473502" w:rsidRPr="00473502">
        <w:rPr>
          <w:rFonts w:ascii="GHEA Grapalat" w:hAnsi="GHEA Grapalat"/>
          <w:lang w:val="af-ZA"/>
        </w:rPr>
        <w:t>А</w:t>
      </w:r>
      <w:r w:rsidR="00473502" w:rsidRPr="00473502">
        <w:rPr>
          <w:rFonts w:ascii="GHEA Grapalat" w:hAnsi="GHEA Grapalat" w:cs="Sylfaen"/>
          <w:color w:val="000000"/>
          <w:lang w:val="af-ZA"/>
        </w:rPr>
        <w:t>-</w:t>
      </w:r>
      <w:r w:rsidR="00473502" w:rsidRPr="00473502">
        <w:t xml:space="preserve"> </w:t>
      </w:r>
      <w:r w:rsidR="00473502" w:rsidRPr="00473502">
        <w:rPr>
          <w:rFonts w:ascii="GHEA Grapalat" w:hAnsi="GHEA Grapalat" w:cs="Sylfaen"/>
          <w:color w:val="000000"/>
        </w:rPr>
        <w:t>GHAPDz</w:t>
      </w:r>
      <w:r w:rsidR="00473502" w:rsidRPr="00473502">
        <w:rPr>
          <w:rFonts w:ascii="GHEA Grapalat" w:hAnsi="GHEA Grapalat" w:cs="Sylfaen"/>
          <w:color w:val="000000"/>
          <w:lang w:val="af-ZA"/>
        </w:rPr>
        <w:t xml:space="preserve">&gt;&gt; </w:t>
      </w:r>
      <w:r w:rsidR="007A07CC">
        <w:rPr>
          <w:rFonts w:ascii="GHEA Grapalat" w:hAnsi="GHEA Grapalat"/>
        </w:rPr>
        <w:t>20/</w:t>
      </w:r>
      <w:r w:rsidR="007A07CC" w:rsidRPr="007A07CC">
        <w:rPr>
          <w:rFonts w:ascii="GHEA Grapalat" w:hAnsi="GHEA Grapalat"/>
        </w:rPr>
        <w:t>2</w:t>
      </w:r>
    </w:p>
    <w:p w:rsidR="000A214C" w:rsidRPr="0099454B" w:rsidRDefault="000A214C" w:rsidP="000A214C">
      <w:pPr>
        <w:widowControl w:val="0"/>
        <w:spacing w:after="160"/>
        <w:jc w:val="right"/>
        <w:rPr>
          <w:rFonts w:ascii="GHEA Grapalat" w:hAnsi="GHEA Grapalat" w:cs="GHEA Grapalat"/>
          <w:i/>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C62F28">
        <w:tc>
          <w:tcPr>
            <w:tcW w:w="4786" w:type="dxa"/>
          </w:tcPr>
          <w:p w:rsidR="000A214C" w:rsidRPr="00B138F3" w:rsidRDefault="000A214C" w:rsidP="00C62F28">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C62F28">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Репортинг" (Кредитное бюро) сведения о Компании в связи </w:t>
      </w:r>
      <w:r w:rsidRPr="00B138F3">
        <w:rPr>
          <w:rFonts w:ascii="GHEA Grapalat" w:hAnsi="GHEA Grapalat"/>
        </w:rPr>
        <w:lastRenderedPageBreak/>
        <w:t>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C62F2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C62F2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C62F2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C62F2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C62F2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C62F2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C62F2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C62F28">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C62F2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C62F2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C62F28">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C62F28">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C62F28">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C62F28">
            <w:pPr>
              <w:widowControl w:val="0"/>
              <w:spacing w:after="160"/>
              <w:jc w:val="right"/>
              <w:rPr>
                <w:rFonts w:ascii="GHEA Grapalat" w:hAnsi="GHEA Grapalat" w:cs="Tahoma"/>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C62F28">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C62F28">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C62F28">
            <w:pPr>
              <w:widowControl w:val="0"/>
              <w:spacing w:after="160"/>
              <w:rPr>
                <w:rFonts w:ascii="GHEA Grapalat" w:hAnsi="GHEA Grapalat"/>
              </w:rPr>
            </w:pPr>
          </w:p>
          <w:p w:rsidR="00BE2572" w:rsidRPr="00B138F3" w:rsidRDefault="00BE2572" w:rsidP="00C62F28">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C62F28">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C62F28">
            <w:pPr>
              <w:widowControl w:val="0"/>
              <w:spacing w:after="160"/>
              <w:rPr>
                <w:rFonts w:ascii="GHEA Grapalat" w:hAnsi="GHEA Grapalat" w:cs="Tahoma"/>
              </w:rPr>
            </w:pPr>
          </w:p>
          <w:p w:rsidR="00BE2572" w:rsidRPr="00B138F3" w:rsidRDefault="00BE2572" w:rsidP="00C62F28">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C62F28">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C62F28">
            <w:pPr>
              <w:widowControl w:val="0"/>
              <w:spacing w:after="160"/>
              <w:rPr>
                <w:rFonts w:ascii="GHEA Grapalat" w:hAnsi="GHEA Grapalat" w:cs="Tahoma"/>
              </w:rPr>
            </w:pPr>
          </w:p>
          <w:p w:rsidR="00BE2572" w:rsidRPr="00B138F3" w:rsidRDefault="00BE2572" w:rsidP="00C62F28">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C62F28">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C62F28">
            <w:pPr>
              <w:widowControl w:val="0"/>
              <w:spacing w:after="160"/>
              <w:rPr>
                <w:rFonts w:ascii="GHEA Grapalat" w:hAnsi="GHEA Grapalat" w:cs="Arial"/>
              </w:rPr>
            </w:pPr>
          </w:p>
        </w:tc>
      </w:tr>
      <w:tr w:rsidR="00B138F3" w:rsidRPr="00B138F3" w:rsidTr="00C62F28">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C62F28">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C62F28">
            <w:pPr>
              <w:widowControl w:val="0"/>
              <w:spacing w:after="160"/>
              <w:rPr>
                <w:rFonts w:ascii="GHEA Grapalat" w:hAnsi="GHEA Grapalat" w:cs="Sylfaen"/>
              </w:rPr>
            </w:pPr>
          </w:p>
          <w:p w:rsidR="00BE2572" w:rsidRPr="00B138F3" w:rsidRDefault="00BE2572" w:rsidP="00C62F28">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C62F28">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C62F28">
            <w:pPr>
              <w:widowControl w:val="0"/>
              <w:spacing w:after="160"/>
              <w:rPr>
                <w:rFonts w:ascii="GHEA Grapalat" w:hAnsi="GHEA Grapalat"/>
              </w:rPr>
            </w:pPr>
          </w:p>
          <w:p w:rsidR="00BE2572" w:rsidRPr="00B138F3" w:rsidRDefault="00BE2572" w:rsidP="00C62F28">
            <w:pPr>
              <w:widowControl w:val="0"/>
              <w:spacing w:after="160"/>
              <w:jc w:val="right"/>
              <w:rPr>
                <w:rFonts w:ascii="GHEA Grapalat" w:hAnsi="GHEA Grapalat" w:cs="Sylfaen"/>
              </w:rPr>
            </w:pPr>
            <w:r w:rsidRPr="00B138F3">
              <w:rPr>
                <w:rFonts w:ascii="GHEA Grapalat" w:hAnsi="GHEA Grapalat"/>
              </w:rPr>
              <w:t>23.вДата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C62F28">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C62F2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C62F2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B138F3"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r w:rsidR="00FF3DE9" w:rsidRPr="00B138F3" w:rsidTr="00C62F2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62F28">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62F28">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7A07CC"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881D4C" w:rsidRPr="006538D1">
        <w:rPr>
          <w:rFonts w:ascii="GHEA Grapalat" w:hAnsi="GHEA Grapalat"/>
          <w:i/>
          <w:sz w:val="24"/>
          <w:szCs w:val="24"/>
        </w:rPr>
        <w:t xml:space="preserve">&lt;&lt; </w:t>
      </w:r>
      <w:r w:rsidR="0012547D">
        <w:rPr>
          <w:rFonts w:ascii="GHEA Grapalat" w:hAnsi="GHEA Grapalat"/>
          <w:i/>
          <w:sz w:val="24"/>
          <w:szCs w:val="24"/>
        </w:rPr>
        <w:t>АМ</w:t>
      </w:r>
      <w:r w:rsidR="0012547D" w:rsidRPr="0012547D">
        <w:rPr>
          <w:rFonts w:ascii="GHEA Grapalat" w:hAnsi="GHEA Grapalat"/>
          <w:i/>
          <w:sz w:val="24"/>
          <w:szCs w:val="24"/>
        </w:rPr>
        <w:t>А</w:t>
      </w:r>
      <w:r w:rsidR="00473502" w:rsidRPr="00473502">
        <w:rPr>
          <w:rFonts w:ascii="GHEA Grapalat" w:hAnsi="GHEA Grapalat"/>
          <w:i/>
          <w:sz w:val="24"/>
          <w:szCs w:val="24"/>
        </w:rPr>
        <w:t>А- GHAPDz&gt;&gt; 20/</w:t>
      </w:r>
      <w:r w:rsidR="007A07CC" w:rsidRPr="007A07CC">
        <w:rPr>
          <w:rFonts w:ascii="GHEA Grapalat" w:hAnsi="GHEA Grapalat"/>
          <w:i/>
          <w:sz w:val="24"/>
          <w:szCs w:val="24"/>
        </w:rPr>
        <w:t>2</w:t>
      </w:r>
      <w:bookmarkStart w:id="1" w:name="_GoBack"/>
      <w:bookmarkEnd w:id="1"/>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w:t>
      </w:r>
      <w:r w:rsidRPr="00B138F3">
        <w:rPr>
          <w:rFonts w:ascii="GHEA Grapalat" w:hAnsi="GHEA Grapalat"/>
        </w:rPr>
        <w:lastRenderedPageBreak/>
        <w:t>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w:t>
      </w:r>
      <w:r w:rsidRPr="00B138F3">
        <w:rPr>
          <w:rFonts w:ascii="GHEA Grapalat" w:hAnsi="GHEA Grapalat"/>
        </w:rPr>
        <w:lastRenderedPageBreak/>
        <w:t>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2"/>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proofErr w:type="gramStart"/>
      <w:r w:rsidRPr="00B138F3">
        <w:rPr>
          <w:rFonts w:ascii="GHEA Grapalat" w:hAnsi="GHEA Grapalat"/>
        </w:rPr>
        <w:t>.Е</w:t>
      </w:r>
      <w:proofErr w:type="gramEnd"/>
      <w:r w:rsidRPr="00B138F3">
        <w:rPr>
          <w:rFonts w:ascii="GHEA Grapalat" w:hAnsi="GHEA Grapalat"/>
        </w:rPr>
        <w:t>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w:t>
      </w:r>
      <w:r w:rsidR="00DF0BD2" w:rsidRPr="00B138F3">
        <w:rPr>
          <w:rFonts w:ascii="GHEA Grapalat" w:hAnsi="GHEA Grapalat"/>
        </w:rPr>
        <w:lastRenderedPageBreak/>
        <w:t>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6"/>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w:t>
      </w:r>
      <w:r w:rsidRPr="00B138F3">
        <w:rPr>
          <w:rFonts w:ascii="GHEA Grapalat" w:hAnsi="GHEA Grapalat"/>
        </w:rPr>
        <w:lastRenderedPageBreak/>
        <w:t>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proofErr w:type="gramStart"/>
      <w:r w:rsidRPr="00B138F3">
        <w:rPr>
          <w:rFonts w:ascii="GHEA Grapalat" w:hAnsi="GHEA Grapalat"/>
        </w:rPr>
        <w:t>.О</w:t>
      </w:r>
      <w:proofErr w:type="gramEnd"/>
      <w:r w:rsidRPr="00B138F3">
        <w:rPr>
          <w:rFonts w:ascii="GHEA Grapalat" w:hAnsi="GHEA Grapalat"/>
        </w:rPr>
        <w:t>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proofErr w:type="gramStart"/>
      <w:r w:rsidRPr="00B138F3">
        <w:rPr>
          <w:rFonts w:ascii="GHEA Grapalat" w:hAnsi="GHEA Grapalat"/>
          <w:spacing w:val="-6"/>
        </w:rPr>
        <w:t>.</w:t>
      </w:r>
      <w:r w:rsidR="00DD41E4" w:rsidRPr="00B138F3">
        <w:rPr>
          <w:rFonts w:ascii="GHEA Grapalat" w:hAnsi="GHEA Grapalat"/>
          <w:spacing w:val="-6"/>
        </w:rPr>
        <w:t>В</w:t>
      </w:r>
      <w:proofErr w:type="gramEnd"/>
      <w:r w:rsidR="00DD41E4" w:rsidRPr="00B138F3">
        <w:rPr>
          <w:rFonts w:ascii="GHEA Grapalat" w:hAnsi="GHEA Grapalat"/>
          <w:spacing w:val="-6"/>
        </w:rPr>
        <w:t xml:space="preserve">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B138F3">
        <w:rPr>
          <w:rFonts w:ascii="GHEA Grapalat" w:hAnsi="GHEA Grapalat"/>
        </w:rPr>
        <w:lastRenderedPageBreak/>
        <w:t>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w:t>
      </w:r>
      <w:proofErr w:type="gramStart"/>
      <w:r w:rsidRPr="00B138F3">
        <w:rPr>
          <w:rFonts w:ascii="GHEA Grapalat" w:hAnsi="GHEA Grapalat"/>
        </w:rPr>
        <w:t>o</w:t>
      </w:r>
      <w:proofErr w:type="gram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договора</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8"/>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414FD1">
          <w:footerReference w:type="default" r:id="rId12"/>
          <w:footnotePr>
            <w:pos w:val="beneathText"/>
          </w:footnotePr>
          <w:pgSz w:w="11906" w:h="16838" w:code="9"/>
          <w:pgMar w:top="993" w:right="1133"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9"/>
        <w:t>*</w:t>
      </w:r>
    </w:p>
    <w:tbl>
      <w:tblPr>
        <w:tblStyle w:val="afe"/>
        <w:tblpPr w:leftFromText="180" w:rightFromText="180" w:vertAnchor="text" w:horzAnchor="page" w:tblpX="1" w:tblpY="354"/>
        <w:tblW w:w="31493" w:type="dxa"/>
        <w:tblLayout w:type="fixed"/>
        <w:tblLook w:val="04A0" w:firstRow="1" w:lastRow="0" w:firstColumn="1" w:lastColumn="0" w:noHBand="0" w:noVBand="1"/>
      </w:tblPr>
      <w:tblGrid>
        <w:gridCol w:w="835"/>
        <w:gridCol w:w="964"/>
        <w:gridCol w:w="1428"/>
        <w:gridCol w:w="1016"/>
        <w:gridCol w:w="760"/>
        <w:gridCol w:w="634"/>
        <w:gridCol w:w="1842"/>
        <w:gridCol w:w="709"/>
        <w:gridCol w:w="284"/>
        <w:gridCol w:w="425"/>
        <w:gridCol w:w="850"/>
        <w:gridCol w:w="1418"/>
        <w:gridCol w:w="1752"/>
        <w:gridCol w:w="3051"/>
        <w:gridCol w:w="1153"/>
        <w:gridCol w:w="1153"/>
        <w:gridCol w:w="1153"/>
        <w:gridCol w:w="1153"/>
        <w:gridCol w:w="1153"/>
        <w:gridCol w:w="1492"/>
        <w:gridCol w:w="236"/>
        <w:gridCol w:w="1004"/>
        <w:gridCol w:w="1004"/>
        <w:gridCol w:w="1004"/>
        <w:gridCol w:w="1004"/>
        <w:gridCol w:w="1004"/>
        <w:gridCol w:w="1004"/>
        <w:gridCol w:w="1004"/>
        <w:gridCol w:w="1004"/>
      </w:tblGrid>
      <w:tr w:rsidR="006A4E1F" w:rsidRPr="007855B8" w:rsidTr="006A4E1F">
        <w:trPr>
          <w:gridAfter w:val="9"/>
          <w:wAfter w:w="8268" w:type="dxa"/>
          <w:trHeight w:val="303"/>
        </w:trPr>
        <w:tc>
          <w:tcPr>
            <w:tcW w:w="23225" w:type="dxa"/>
            <w:gridSpan w:val="20"/>
          </w:tcPr>
          <w:p w:rsidR="006A4E1F" w:rsidRPr="007855B8" w:rsidRDefault="006A4E1F" w:rsidP="006A4E1F">
            <w:pPr>
              <w:widowControl w:val="0"/>
              <w:jc w:val="center"/>
              <w:rPr>
                <w:rFonts w:ascii="GHEA Grapalat" w:hAnsi="GHEA Grapalat"/>
                <w:sz w:val="16"/>
                <w:szCs w:val="16"/>
              </w:rPr>
            </w:pPr>
            <w:r w:rsidRPr="007855B8">
              <w:rPr>
                <w:rFonts w:ascii="GHEA Grapalat" w:hAnsi="GHEA Grapalat"/>
                <w:sz w:val="16"/>
                <w:szCs w:val="16"/>
              </w:rPr>
              <w:t>Товар</w:t>
            </w:r>
          </w:p>
        </w:tc>
      </w:tr>
      <w:tr w:rsidR="006A4E1F" w:rsidRPr="007855B8" w:rsidTr="006A4E1F">
        <w:trPr>
          <w:gridAfter w:val="9"/>
          <w:wAfter w:w="8268" w:type="dxa"/>
          <w:trHeight w:val="422"/>
        </w:trPr>
        <w:tc>
          <w:tcPr>
            <w:tcW w:w="835" w:type="dxa"/>
            <w:vMerge w:val="restart"/>
          </w:tcPr>
          <w:p w:rsidR="006A4E1F" w:rsidRPr="007855B8" w:rsidRDefault="006A4E1F" w:rsidP="006A4E1F">
            <w:pPr>
              <w:widowControl w:val="0"/>
              <w:jc w:val="center"/>
              <w:rPr>
                <w:rFonts w:ascii="GHEA Grapalat" w:hAnsi="GHEA Grapalat"/>
                <w:sz w:val="16"/>
                <w:szCs w:val="16"/>
              </w:rPr>
            </w:pPr>
            <w:r w:rsidRPr="007855B8">
              <w:rPr>
                <w:rFonts w:ascii="GHEA Grapalat" w:hAnsi="GHEA Grapalat"/>
                <w:sz w:val="16"/>
                <w:szCs w:val="16"/>
              </w:rPr>
              <w:t xml:space="preserve">номер предусмотренного </w:t>
            </w:r>
            <w:r w:rsidRPr="007855B8">
              <w:rPr>
                <w:rFonts w:ascii="GHEA Grapalat" w:hAnsi="GHEA Grapalat"/>
                <w:spacing w:val="-6"/>
                <w:sz w:val="16"/>
                <w:szCs w:val="16"/>
              </w:rPr>
              <w:t>приглашением</w:t>
            </w:r>
            <w:r w:rsidRPr="007855B8">
              <w:rPr>
                <w:rFonts w:ascii="GHEA Grapalat" w:hAnsi="GHEA Grapalat"/>
                <w:sz w:val="16"/>
                <w:szCs w:val="16"/>
              </w:rPr>
              <w:t xml:space="preserve"> лота</w:t>
            </w:r>
          </w:p>
        </w:tc>
        <w:tc>
          <w:tcPr>
            <w:tcW w:w="964" w:type="dxa"/>
            <w:vMerge w:val="restart"/>
          </w:tcPr>
          <w:p w:rsidR="006A4E1F" w:rsidRPr="007855B8" w:rsidRDefault="006A4E1F" w:rsidP="006A4E1F">
            <w:pPr>
              <w:widowControl w:val="0"/>
              <w:jc w:val="center"/>
              <w:rPr>
                <w:rFonts w:ascii="GHEA Grapalat" w:hAnsi="GHEA Grapalat"/>
                <w:sz w:val="16"/>
                <w:szCs w:val="16"/>
              </w:rPr>
            </w:pPr>
            <w:r w:rsidRPr="007855B8">
              <w:rPr>
                <w:rFonts w:ascii="GHEA Grapalat" w:hAnsi="GHEA Grapalat"/>
                <w:sz w:val="16"/>
                <w:szCs w:val="16"/>
              </w:rPr>
              <w:t>промежуточный код, предусмотренный планом закупок по классификации ЕЗК (CPV)</w:t>
            </w:r>
          </w:p>
        </w:tc>
        <w:tc>
          <w:tcPr>
            <w:tcW w:w="1428" w:type="dxa"/>
            <w:vMerge w:val="restart"/>
          </w:tcPr>
          <w:p w:rsidR="006A4E1F" w:rsidRPr="007855B8" w:rsidRDefault="006A4E1F" w:rsidP="006A4E1F">
            <w:pPr>
              <w:widowControl w:val="0"/>
              <w:jc w:val="center"/>
              <w:rPr>
                <w:rFonts w:ascii="GHEA Grapalat" w:hAnsi="GHEA Grapalat"/>
                <w:sz w:val="16"/>
                <w:szCs w:val="16"/>
                <w:lang w:val="en-US"/>
              </w:rPr>
            </w:pPr>
            <w:r w:rsidRPr="007855B8">
              <w:rPr>
                <w:rFonts w:ascii="GHEA Grapalat" w:hAnsi="GHEA Grapalat"/>
                <w:sz w:val="16"/>
                <w:szCs w:val="16"/>
              </w:rPr>
              <w:t xml:space="preserve">наименование </w:t>
            </w:r>
          </w:p>
        </w:tc>
        <w:tc>
          <w:tcPr>
            <w:tcW w:w="2410" w:type="dxa"/>
            <w:gridSpan w:val="3"/>
            <w:vMerge w:val="restart"/>
          </w:tcPr>
          <w:p w:rsidR="006A4E1F" w:rsidRPr="007855B8" w:rsidRDefault="006A4E1F" w:rsidP="006A4E1F">
            <w:pPr>
              <w:widowControl w:val="0"/>
              <w:ind w:left="-108" w:right="-59"/>
              <w:jc w:val="center"/>
              <w:rPr>
                <w:rFonts w:ascii="GHEA Grapalat" w:hAnsi="GHEA Grapalat"/>
                <w:sz w:val="16"/>
                <w:szCs w:val="16"/>
              </w:rPr>
            </w:pPr>
            <w:r w:rsidRPr="007855B8">
              <w:rPr>
                <w:rFonts w:ascii="GHEA Grapalat" w:hAnsi="GHEA Grapalat"/>
                <w:sz w:val="16"/>
                <w:szCs w:val="16"/>
              </w:rPr>
              <w:t>техническая характеристика</w:t>
            </w:r>
          </w:p>
        </w:tc>
        <w:tc>
          <w:tcPr>
            <w:tcW w:w="1842" w:type="dxa"/>
            <w:vMerge w:val="restart"/>
          </w:tcPr>
          <w:p w:rsidR="006A4E1F" w:rsidRPr="007855B8" w:rsidRDefault="006A4E1F" w:rsidP="006A4E1F">
            <w:pPr>
              <w:widowControl w:val="0"/>
              <w:ind w:left="-48" w:right="-108"/>
              <w:jc w:val="center"/>
              <w:rPr>
                <w:rFonts w:ascii="GHEA Grapalat" w:hAnsi="GHEA Grapalat"/>
                <w:sz w:val="16"/>
                <w:szCs w:val="16"/>
              </w:rPr>
            </w:pPr>
            <w:r w:rsidRPr="007855B8">
              <w:rPr>
                <w:rFonts w:ascii="GHEA Grapalat" w:hAnsi="GHEA Grapalat"/>
                <w:sz w:val="16"/>
                <w:szCs w:val="16"/>
              </w:rPr>
              <w:t>единица измерения</w:t>
            </w:r>
          </w:p>
        </w:tc>
        <w:tc>
          <w:tcPr>
            <w:tcW w:w="709" w:type="dxa"/>
            <w:vMerge w:val="restart"/>
          </w:tcPr>
          <w:p w:rsidR="006A4E1F" w:rsidRPr="007855B8" w:rsidRDefault="006A4E1F" w:rsidP="006A4E1F">
            <w:pPr>
              <w:widowControl w:val="0"/>
              <w:ind w:left="-108" w:right="-108"/>
              <w:jc w:val="center"/>
              <w:rPr>
                <w:rFonts w:ascii="GHEA Grapalat" w:hAnsi="GHEA Grapalat"/>
                <w:sz w:val="16"/>
                <w:szCs w:val="16"/>
              </w:rPr>
            </w:pPr>
            <w:r w:rsidRPr="007855B8">
              <w:rPr>
                <w:rFonts w:ascii="GHEA Grapalat" w:hAnsi="GHEA Grapalat"/>
                <w:sz w:val="16"/>
                <w:szCs w:val="16"/>
              </w:rPr>
              <w:t>цена единицы/драмов РА</w:t>
            </w:r>
          </w:p>
        </w:tc>
        <w:tc>
          <w:tcPr>
            <w:tcW w:w="284" w:type="dxa"/>
            <w:vMerge w:val="restart"/>
          </w:tcPr>
          <w:p w:rsidR="006A4E1F" w:rsidRPr="007855B8" w:rsidRDefault="006A4E1F" w:rsidP="006A4E1F">
            <w:pPr>
              <w:widowControl w:val="0"/>
              <w:ind w:left="-108" w:right="-108"/>
              <w:jc w:val="center"/>
              <w:rPr>
                <w:rFonts w:ascii="GHEA Grapalat" w:hAnsi="GHEA Grapalat"/>
                <w:sz w:val="16"/>
                <w:szCs w:val="16"/>
              </w:rPr>
            </w:pPr>
            <w:r w:rsidRPr="007855B8">
              <w:rPr>
                <w:rFonts w:ascii="GHEA Grapalat" w:hAnsi="GHEA Grapalat"/>
                <w:sz w:val="16"/>
                <w:szCs w:val="16"/>
              </w:rPr>
              <w:t>общая цена/драмов РА</w:t>
            </w:r>
          </w:p>
        </w:tc>
        <w:tc>
          <w:tcPr>
            <w:tcW w:w="425" w:type="dxa"/>
            <w:vMerge w:val="restart"/>
          </w:tcPr>
          <w:p w:rsidR="006A4E1F" w:rsidRPr="007855B8" w:rsidRDefault="006A4E1F" w:rsidP="006A4E1F">
            <w:pPr>
              <w:widowControl w:val="0"/>
              <w:ind w:left="-126" w:right="-108"/>
              <w:jc w:val="center"/>
              <w:rPr>
                <w:rFonts w:ascii="GHEA Grapalat" w:hAnsi="GHEA Grapalat"/>
                <w:sz w:val="16"/>
                <w:szCs w:val="16"/>
              </w:rPr>
            </w:pPr>
            <w:r w:rsidRPr="007855B8">
              <w:rPr>
                <w:rFonts w:ascii="GHEA Grapalat" w:hAnsi="GHEA Grapalat"/>
                <w:sz w:val="16"/>
                <w:szCs w:val="16"/>
              </w:rPr>
              <w:t>общий объем</w:t>
            </w:r>
          </w:p>
        </w:tc>
        <w:tc>
          <w:tcPr>
            <w:tcW w:w="14328" w:type="dxa"/>
            <w:gridSpan w:val="10"/>
          </w:tcPr>
          <w:p w:rsidR="006A4E1F" w:rsidRPr="007855B8" w:rsidRDefault="006A4E1F" w:rsidP="006A4E1F">
            <w:pPr>
              <w:widowControl w:val="0"/>
              <w:jc w:val="center"/>
              <w:rPr>
                <w:rFonts w:ascii="GHEA Grapalat" w:hAnsi="GHEA Grapalat"/>
                <w:sz w:val="16"/>
                <w:szCs w:val="16"/>
              </w:rPr>
            </w:pPr>
            <w:r w:rsidRPr="007855B8">
              <w:rPr>
                <w:rFonts w:ascii="GHEA Grapalat" w:hAnsi="GHEA Grapalat"/>
                <w:sz w:val="16"/>
                <w:szCs w:val="16"/>
              </w:rPr>
              <w:t>поставки</w:t>
            </w:r>
          </w:p>
        </w:tc>
      </w:tr>
      <w:tr w:rsidR="006A4E1F" w:rsidRPr="007855B8" w:rsidTr="006A4E1F">
        <w:trPr>
          <w:gridAfter w:val="9"/>
          <w:wAfter w:w="8268" w:type="dxa"/>
          <w:trHeight w:val="445"/>
        </w:trPr>
        <w:tc>
          <w:tcPr>
            <w:tcW w:w="835" w:type="dxa"/>
            <w:vMerge/>
          </w:tcPr>
          <w:p w:rsidR="006A4E1F" w:rsidRPr="007855B8" w:rsidRDefault="006A4E1F" w:rsidP="006A4E1F">
            <w:pPr>
              <w:widowControl w:val="0"/>
              <w:jc w:val="center"/>
              <w:rPr>
                <w:rFonts w:ascii="GHEA Grapalat" w:hAnsi="GHEA Grapalat"/>
                <w:sz w:val="16"/>
                <w:szCs w:val="16"/>
              </w:rPr>
            </w:pPr>
          </w:p>
        </w:tc>
        <w:tc>
          <w:tcPr>
            <w:tcW w:w="964" w:type="dxa"/>
            <w:vMerge/>
          </w:tcPr>
          <w:p w:rsidR="006A4E1F" w:rsidRPr="007855B8" w:rsidRDefault="006A4E1F" w:rsidP="006A4E1F">
            <w:pPr>
              <w:widowControl w:val="0"/>
              <w:jc w:val="center"/>
              <w:rPr>
                <w:rFonts w:ascii="GHEA Grapalat" w:hAnsi="GHEA Grapalat"/>
                <w:sz w:val="16"/>
                <w:szCs w:val="16"/>
              </w:rPr>
            </w:pPr>
          </w:p>
        </w:tc>
        <w:tc>
          <w:tcPr>
            <w:tcW w:w="1428" w:type="dxa"/>
            <w:vMerge/>
          </w:tcPr>
          <w:p w:rsidR="006A4E1F" w:rsidRPr="007855B8" w:rsidRDefault="006A4E1F" w:rsidP="006A4E1F">
            <w:pPr>
              <w:widowControl w:val="0"/>
              <w:jc w:val="center"/>
              <w:rPr>
                <w:rFonts w:ascii="GHEA Grapalat" w:hAnsi="GHEA Grapalat"/>
                <w:sz w:val="16"/>
                <w:szCs w:val="16"/>
              </w:rPr>
            </w:pPr>
          </w:p>
        </w:tc>
        <w:tc>
          <w:tcPr>
            <w:tcW w:w="2410" w:type="dxa"/>
            <w:gridSpan w:val="3"/>
            <w:vMerge/>
          </w:tcPr>
          <w:p w:rsidR="006A4E1F" w:rsidRPr="007855B8" w:rsidRDefault="006A4E1F" w:rsidP="006A4E1F">
            <w:pPr>
              <w:widowControl w:val="0"/>
              <w:jc w:val="center"/>
              <w:rPr>
                <w:rFonts w:ascii="GHEA Grapalat" w:hAnsi="GHEA Grapalat"/>
                <w:sz w:val="16"/>
                <w:szCs w:val="16"/>
              </w:rPr>
            </w:pPr>
          </w:p>
        </w:tc>
        <w:tc>
          <w:tcPr>
            <w:tcW w:w="1842" w:type="dxa"/>
            <w:vMerge/>
          </w:tcPr>
          <w:p w:rsidR="006A4E1F" w:rsidRPr="007855B8" w:rsidRDefault="006A4E1F" w:rsidP="006A4E1F">
            <w:pPr>
              <w:widowControl w:val="0"/>
              <w:jc w:val="center"/>
              <w:rPr>
                <w:rFonts w:ascii="GHEA Grapalat" w:hAnsi="GHEA Grapalat"/>
                <w:sz w:val="16"/>
                <w:szCs w:val="16"/>
              </w:rPr>
            </w:pPr>
          </w:p>
        </w:tc>
        <w:tc>
          <w:tcPr>
            <w:tcW w:w="709" w:type="dxa"/>
            <w:vMerge/>
          </w:tcPr>
          <w:p w:rsidR="006A4E1F" w:rsidRPr="007855B8" w:rsidRDefault="006A4E1F" w:rsidP="006A4E1F">
            <w:pPr>
              <w:widowControl w:val="0"/>
              <w:jc w:val="center"/>
              <w:rPr>
                <w:rFonts w:ascii="GHEA Grapalat" w:hAnsi="GHEA Grapalat"/>
                <w:sz w:val="16"/>
                <w:szCs w:val="16"/>
              </w:rPr>
            </w:pPr>
          </w:p>
        </w:tc>
        <w:tc>
          <w:tcPr>
            <w:tcW w:w="284" w:type="dxa"/>
            <w:vMerge/>
          </w:tcPr>
          <w:p w:rsidR="006A4E1F" w:rsidRPr="007855B8" w:rsidRDefault="006A4E1F" w:rsidP="006A4E1F">
            <w:pPr>
              <w:widowControl w:val="0"/>
              <w:jc w:val="center"/>
              <w:rPr>
                <w:rFonts w:ascii="GHEA Grapalat" w:hAnsi="GHEA Grapalat"/>
                <w:sz w:val="16"/>
                <w:szCs w:val="16"/>
              </w:rPr>
            </w:pPr>
          </w:p>
        </w:tc>
        <w:tc>
          <w:tcPr>
            <w:tcW w:w="425" w:type="dxa"/>
            <w:vMerge/>
          </w:tcPr>
          <w:p w:rsidR="006A4E1F" w:rsidRPr="007855B8" w:rsidRDefault="006A4E1F" w:rsidP="006A4E1F">
            <w:pPr>
              <w:widowControl w:val="0"/>
              <w:jc w:val="center"/>
              <w:rPr>
                <w:rFonts w:ascii="GHEA Grapalat" w:hAnsi="GHEA Grapalat"/>
                <w:sz w:val="16"/>
                <w:szCs w:val="16"/>
              </w:rPr>
            </w:pPr>
          </w:p>
        </w:tc>
        <w:tc>
          <w:tcPr>
            <w:tcW w:w="850" w:type="dxa"/>
          </w:tcPr>
          <w:p w:rsidR="006A4E1F" w:rsidRPr="007855B8" w:rsidRDefault="006A4E1F" w:rsidP="006A4E1F">
            <w:pPr>
              <w:widowControl w:val="0"/>
              <w:ind w:left="-108" w:right="-108"/>
              <w:jc w:val="center"/>
              <w:rPr>
                <w:rFonts w:ascii="GHEA Grapalat" w:hAnsi="GHEA Grapalat"/>
                <w:sz w:val="16"/>
                <w:szCs w:val="16"/>
              </w:rPr>
            </w:pPr>
            <w:r w:rsidRPr="007855B8">
              <w:rPr>
                <w:rFonts w:ascii="GHEA Grapalat" w:hAnsi="GHEA Grapalat"/>
                <w:sz w:val="16"/>
                <w:szCs w:val="16"/>
              </w:rPr>
              <w:t>адрес</w:t>
            </w:r>
          </w:p>
        </w:tc>
        <w:tc>
          <w:tcPr>
            <w:tcW w:w="1418" w:type="dxa"/>
          </w:tcPr>
          <w:p w:rsidR="006A4E1F" w:rsidRPr="007855B8" w:rsidRDefault="006A4E1F" w:rsidP="006A4E1F">
            <w:pPr>
              <w:widowControl w:val="0"/>
              <w:ind w:left="-46" w:right="-84"/>
              <w:jc w:val="center"/>
              <w:rPr>
                <w:rFonts w:ascii="GHEA Grapalat" w:hAnsi="GHEA Grapalat"/>
                <w:sz w:val="16"/>
                <w:szCs w:val="16"/>
              </w:rPr>
            </w:pPr>
            <w:r w:rsidRPr="007855B8">
              <w:rPr>
                <w:rFonts w:ascii="GHEA Grapalat" w:hAnsi="GHEA Grapalat"/>
                <w:sz w:val="16"/>
                <w:szCs w:val="16"/>
              </w:rPr>
              <w:t>подлежащее поставке количество товара</w:t>
            </w:r>
          </w:p>
        </w:tc>
        <w:tc>
          <w:tcPr>
            <w:tcW w:w="12060" w:type="dxa"/>
            <w:gridSpan w:val="8"/>
          </w:tcPr>
          <w:p w:rsidR="006A4E1F" w:rsidRPr="007855B8" w:rsidRDefault="006A4E1F" w:rsidP="006A4E1F">
            <w:pPr>
              <w:widowControl w:val="0"/>
              <w:ind w:left="-132" w:right="-129"/>
              <w:jc w:val="center"/>
              <w:rPr>
                <w:rFonts w:ascii="GHEA Grapalat" w:hAnsi="GHEA Grapalat"/>
                <w:sz w:val="16"/>
                <w:szCs w:val="16"/>
                <w:lang w:val="en-US"/>
              </w:rPr>
            </w:pPr>
            <w:r w:rsidRPr="007855B8">
              <w:rPr>
                <w:rFonts w:ascii="GHEA Grapalat" w:hAnsi="GHEA Grapalat"/>
                <w:sz w:val="16"/>
                <w:szCs w:val="16"/>
              </w:rPr>
              <w:t>срок</w:t>
            </w:r>
            <w:r w:rsidRPr="007855B8">
              <w:rPr>
                <w:rStyle w:val="af6"/>
                <w:rFonts w:ascii="GHEA Grapalat" w:hAnsi="GHEA Grapalat"/>
                <w:sz w:val="16"/>
                <w:szCs w:val="16"/>
              </w:rPr>
              <w:footnoteReference w:customMarkFollows="1" w:id="30"/>
              <w:t>***</w:t>
            </w:r>
          </w:p>
        </w:tc>
      </w:tr>
      <w:tr w:rsidR="007A13C6" w:rsidRPr="007855B8" w:rsidTr="003B5F46">
        <w:trPr>
          <w:gridAfter w:val="9"/>
          <w:wAfter w:w="8268" w:type="dxa"/>
          <w:trHeight w:val="1480"/>
        </w:trPr>
        <w:tc>
          <w:tcPr>
            <w:tcW w:w="835" w:type="dxa"/>
          </w:tcPr>
          <w:p w:rsidR="007A13C6" w:rsidRPr="007855B8" w:rsidRDefault="007A13C6" w:rsidP="006A4E1F">
            <w:pPr>
              <w:pStyle w:val="23"/>
              <w:widowControl w:val="0"/>
              <w:spacing w:after="120"/>
              <w:ind w:right="-144" w:firstLine="20"/>
              <w:jc w:val="left"/>
              <w:rPr>
                <w:rFonts w:ascii="GHEA Grapalat" w:hAnsi="GHEA Grapalat"/>
                <w:sz w:val="16"/>
                <w:szCs w:val="16"/>
                <w:lang w:val="en-US"/>
              </w:rPr>
            </w:pPr>
            <w:r w:rsidRPr="007855B8">
              <w:rPr>
                <w:rFonts w:ascii="GHEA Grapalat" w:hAnsi="GHEA Grapalat"/>
                <w:sz w:val="16"/>
                <w:szCs w:val="16"/>
                <w:lang w:val="en-US"/>
              </w:rPr>
              <w:t>1</w:t>
            </w:r>
          </w:p>
        </w:tc>
        <w:tc>
          <w:tcPr>
            <w:tcW w:w="964" w:type="dxa"/>
          </w:tcPr>
          <w:p w:rsidR="007A13C6" w:rsidRPr="007855B8" w:rsidRDefault="007A13C6" w:rsidP="006A4E1F">
            <w:pPr>
              <w:ind w:right="-144"/>
              <w:rPr>
                <w:rFonts w:ascii="Calibri" w:hAnsi="Calibri" w:cs="Calibri"/>
                <w:sz w:val="16"/>
                <w:szCs w:val="16"/>
              </w:rPr>
            </w:pPr>
            <w:r w:rsidRPr="007855B8">
              <w:rPr>
                <w:rFonts w:ascii="Calibri" w:hAnsi="Calibri" w:cs="Calibri"/>
                <w:sz w:val="16"/>
                <w:szCs w:val="16"/>
              </w:rPr>
              <w:t>33651125</w:t>
            </w:r>
          </w:p>
        </w:tc>
        <w:tc>
          <w:tcPr>
            <w:tcW w:w="1428" w:type="dxa"/>
          </w:tcPr>
          <w:p w:rsidR="007A13C6" w:rsidRPr="007855B8" w:rsidRDefault="007A13C6" w:rsidP="006A4E1F">
            <w:pPr>
              <w:ind w:right="-144"/>
              <w:rPr>
                <w:rFonts w:ascii="Inherit" w:hAnsi="Inherit" w:cs="Calibri"/>
                <w:color w:val="222222"/>
                <w:sz w:val="16"/>
                <w:szCs w:val="16"/>
              </w:rPr>
            </w:pPr>
            <w:r w:rsidRPr="007855B8">
              <w:rPr>
                <w:rFonts w:ascii="Inherit" w:hAnsi="Inherit" w:cs="Calibri"/>
                <w:color w:val="222222"/>
                <w:sz w:val="16"/>
                <w:szCs w:val="16"/>
              </w:rPr>
              <w:t xml:space="preserve">Азитромицин </w:t>
            </w:r>
            <w:proofErr w:type="gramStart"/>
            <w:r w:rsidRPr="007855B8">
              <w:rPr>
                <w:rFonts w:ascii="Inherit" w:hAnsi="Inherit" w:cs="Calibri"/>
                <w:color w:val="222222"/>
                <w:sz w:val="16"/>
                <w:szCs w:val="16"/>
              </w:rPr>
              <w:t>в</w:t>
            </w:r>
            <w:proofErr w:type="gramEnd"/>
            <w:r w:rsidRPr="007855B8">
              <w:rPr>
                <w:rFonts w:ascii="Inherit" w:hAnsi="Inherit" w:cs="Calibri"/>
                <w:color w:val="222222"/>
                <w:sz w:val="16"/>
                <w:szCs w:val="16"/>
              </w:rPr>
              <w:t xml:space="preserve"> </w:t>
            </w:r>
            <w:proofErr w:type="gramStart"/>
            <w:r w:rsidRPr="007855B8">
              <w:rPr>
                <w:rFonts w:ascii="Inherit" w:hAnsi="Inherit" w:cs="Calibri"/>
                <w:color w:val="222222"/>
                <w:sz w:val="16"/>
                <w:szCs w:val="16"/>
              </w:rPr>
              <w:t>капсула</w:t>
            </w:r>
            <w:proofErr w:type="gramEnd"/>
            <w:r w:rsidRPr="007855B8">
              <w:rPr>
                <w:rFonts w:ascii="Inherit" w:hAnsi="Inherit" w:cs="Calibri"/>
                <w:color w:val="222222"/>
                <w:sz w:val="16"/>
                <w:szCs w:val="16"/>
              </w:rPr>
              <w:t xml:space="preserve"> по 250 мг</w:t>
            </w:r>
          </w:p>
        </w:tc>
        <w:tc>
          <w:tcPr>
            <w:tcW w:w="2410" w:type="dxa"/>
            <w:gridSpan w:val="3"/>
          </w:tcPr>
          <w:p w:rsidR="007A13C6" w:rsidRPr="00545667" w:rsidRDefault="007A13C6" w:rsidP="006A4E1F">
            <w:pPr>
              <w:rPr>
                <w:rStyle w:val="tlid-translation"/>
                <w:sz w:val="16"/>
                <w:szCs w:val="16"/>
              </w:rPr>
            </w:pPr>
            <w:r w:rsidRPr="007855B8">
              <w:rPr>
                <w:rStyle w:val="tlid-translation"/>
                <w:sz w:val="16"/>
                <w:szCs w:val="16"/>
              </w:rPr>
              <w:t>таблетка, 250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ind w:right="-144"/>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ind w:right="-144"/>
              <w:rPr>
                <w:rFonts w:ascii="GHEA Grapalat" w:hAnsi="GHEA Grapalat"/>
                <w:sz w:val="16"/>
                <w:szCs w:val="16"/>
              </w:rPr>
            </w:pPr>
          </w:p>
        </w:tc>
        <w:tc>
          <w:tcPr>
            <w:tcW w:w="284" w:type="dxa"/>
          </w:tcPr>
          <w:p w:rsidR="007A13C6" w:rsidRPr="007855B8" w:rsidRDefault="007A13C6" w:rsidP="006A4E1F">
            <w:pPr>
              <w:widowControl w:val="0"/>
              <w:spacing w:after="120"/>
              <w:ind w:right="-144"/>
              <w:rPr>
                <w:rFonts w:ascii="GHEA Grapalat" w:hAnsi="GHEA Grapalat"/>
                <w:sz w:val="16"/>
                <w:szCs w:val="16"/>
              </w:rPr>
            </w:pPr>
          </w:p>
        </w:tc>
        <w:tc>
          <w:tcPr>
            <w:tcW w:w="425" w:type="dxa"/>
          </w:tcPr>
          <w:p w:rsidR="007A13C6" w:rsidRPr="007855B8" w:rsidRDefault="007A13C6" w:rsidP="006A4E1F">
            <w:pPr>
              <w:ind w:right="-144"/>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7855B8" w:rsidTr="003B5F46">
        <w:trPr>
          <w:gridAfter w:val="9"/>
          <w:wAfter w:w="8268" w:type="dxa"/>
          <w:trHeight w:val="142"/>
        </w:trPr>
        <w:tc>
          <w:tcPr>
            <w:tcW w:w="835" w:type="dxa"/>
          </w:tcPr>
          <w:p w:rsidR="007A13C6" w:rsidRPr="007855B8" w:rsidRDefault="007A13C6" w:rsidP="006A4E1F">
            <w:pPr>
              <w:pStyle w:val="23"/>
              <w:widowControl w:val="0"/>
              <w:spacing w:after="120"/>
              <w:ind w:right="-144" w:firstLine="20"/>
              <w:jc w:val="left"/>
              <w:rPr>
                <w:rFonts w:ascii="GHEA Grapalat" w:hAnsi="GHEA Grapalat"/>
                <w:sz w:val="16"/>
                <w:szCs w:val="16"/>
                <w:lang w:val="en-US"/>
              </w:rPr>
            </w:pPr>
            <w:r w:rsidRPr="007855B8">
              <w:rPr>
                <w:rFonts w:ascii="GHEA Grapalat" w:hAnsi="GHEA Grapalat"/>
                <w:sz w:val="16"/>
                <w:szCs w:val="16"/>
                <w:lang w:val="en-US"/>
              </w:rPr>
              <w:t>2</w:t>
            </w:r>
          </w:p>
        </w:tc>
        <w:tc>
          <w:tcPr>
            <w:tcW w:w="964" w:type="dxa"/>
          </w:tcPr>
          <w:p w:rsidR="007A13C6" w:rsidRPr="007855B8" w:rsidRDefault="007A13C6" w:rsidP="006A4E1F">
            <w:pPr>
              <w:ind w:right="-144"/>
              <w:rPr>
                <w:rFonts w:ascii="Calibri" w:hAnsi="Calibri" w:cs="Calibri"/>
                <w:sz w:val="16"/>
                <w:szCs w:val="16"/>
              </w:rPr>
            </w:pPr>
            <w:r w:rsidRPr="007855B8">
              <w:rPr>
                <w:rFonts w:ascii="Calibri" w:hAnsi="Calibri" w:cs="Calibri"/>
                <w:sz w:val="16"/>
                <w:szCs w:val="16"/>
              </w:rPr>
              <w:t>33651125</w:t>
            </w:r>
          </w:p>
        </w:tc>
        <w:tc>
          <w:tcPr>
            <w:tcW w:w="1428" w:type="dxa"/>
          </w:tcPr>
          <w:p w:rsidR="007A13C6" w:rsidRPr="007855B8" w:rsidRDefault="007A13C6" w:rsidP="006A4E1F">
            <w:pPr>
              <w:ind w:right="-144"/>
              <w:rPr>
                <w:rFonts w:ascii="Inherit" w:hAnsi="Inherit" w:cs="Calibri"/>
                <w:color w:val="222222"/>
                <w:sz w:val="16"/>
                <w:szCs w:val="16"/>
              </w:rPr>
            </w:pPr>
            <w:r w:rsidRPr="007855B8">
              <w:rPr>
                <w:rFonts w:ascii="Inherit" w:hAnsi="Inherit" w:cs="Calibri"/>
                <w:color w:val="222222"/>
                <w:sz w:val="16"/>
                <w:szCs w:val="16"/>
              </w:rPr>
              <w:t xml:space="preserve">Азитромицин </w:t>
            </w:r>
            <w:proofErr w:type="gramStart"/>
            <w:r w:rsidRPr="007855B8">
              <w:rPr>
                <w:rFonts w:ascii="Inherit" w:hAnsi="Inherit" w:cs="Calibri"/>
                <w:color w:val="222222"/>
                <w:sz w:val="16"/>
                <w:szCs w:val="16"/>
              </w:rPr>
              <w:t>в</w:t>
            </w:r>
            <w:proofErr w:type="gramEnd"/>
            <w:r w:rsidRPr="007855B8">
              <w:rPr>
                <w:rFonts w:ascii="Inherit" w:hAnsi="Inherit" w:cs="Calibri"/>
                <w:color w:val="222222"/>
                <w:sz w:val="16"/>
                <w:szCs w:val="16"/>
              </w:rPr>
              <w:t xml:space="preserve">  </w:t>
            </w:r>
            <w:proofErr w:type="gramStart"/>
            <w:r w:rsidRPr="007855B8">
              <w:rPr>
                <w:rFonts w:ascii="Inherit" w:hAnsi="Inherit" w:cs="Calibri"/>
                <w:color w:val="222222"/>
                <w:sz w:val="16"/>
                <w:szCs w:val="16"/>
              </w:rPr>
              <w:t>капсула</w:t>
            </w:r>
            <w:proofErr w:type="gramEnd"/>
            <w:r w:rsidRPr="007855B8">
              <w:rPr>
                <w:rFonts w:ascii="Inherit" w:hAnsi="Inherit" w:cs="Calibri"/>
                <w:color w:val="222222"/>
                <w:sz w:val="16"/>
                <w:szCs w:val="16"/>
              </w:rPr>
              <w:t xml:space="preserve"> по 500 мг</w:t>
            </w:r>
          </w:p>
        </w:tc>
        <w:tc>
          <w:tcPr>
            <w:tcW w:w="2410" w:type="dxa"/>
            <w:gridSpan w:val="3"/>
          </w:tcPr>
          <w:p w:rsidR="007A13C6" w:rsidRPr="005B4655" w:rsidRDefault="007A13C6" w:rsidP="006A4E1F">
            <w:pPr>
              <w:rPr>
                <w:rStyle w:val="tlid-translation"/>
                <w:sz w:val="16"/>
                <w:szCs w:val="16"/>
              </w:rPr>
            </w:pPr>
            <w:r>
              <w:rPr>
                <w:rStyle w:val="tlid-translation"/>
                <w:sz w:val="16"/>
                <w:szCs w:val="16"/>
              </w:rPr>
              <w:t>таблетка,</w:t>
            </w:r>
            <w:r w:rsidRPr="001B7671">
              <w:rPr>
                <w:rStyle w:val="tlid-translation"/>
                <w:sz w:val="16"/>
                <w:szCs w:val="16"/>
              </w:rPr>
              <w:t>500</w:t>
            </w:r>
            <w:r w:rsidRPr="007855B8">
              <w:rPr>
                <w:rStyle w:val="tlid-translation"/>
                <w:sz w:val="16"/>
                <w:szCs w:val="16"/>
              </w:rPr>
              <w:t>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ind w:right="-144"/>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ind w:right="-144"/>
              <w:rPr>
                <w:rFonts w:ascii="GHEA Grapalat" w:hAnsi="GHEA Grapalat"/>
                <w:sz w:val="16"/>
                <w:szCs w:val="16"/>
              </w:rPr>
            </w:pPr>
          </w:p>
        </w:tc>
        <w:tc>
          <w:tcPr>
            <w:tcW w:w="284" w:type="dxa"/>
          </w:tcPr>
          <w:p w:rsidR="007A13C6" w:rsidRPr="007855B8" w:rsidRDefault="007A13C6" w:rsidP="006A4E1F">
            <w:pPr>
              <w:widowControl w:val="0"/>
              <w:spacing w:after="120"/>
              <w:ind w:right="-144"/>
              <w:rPr>
                <w:rFonts w:ascii="GHEA Grapalat" w:hAnsi="GHEA Grapalat"/>
                <w:sz w:val="16"/>
                <w:szCs w:val="16"/>
              </w:rPr>
            </w:pPr>
          </w:p>
        </w:tc>
        <w:tc>
          <w:tcPr>
            <w:tcW w:w="425" w:type="dxa"/>
          </w:tcPr>
          <w:p w:rsidR="007A13C6" w:rsidRPr="007855B8" w:rsidRDefault="007A13C6" w:rsidP="006A4E1F">
            <w:pPr>
              <w:ind w:right="-144"/>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7855B8" w:rsidTr="003B5F46">
        <w:trPr>
          <w:gridAfter w:val="9"/>
          <w:wAfter w:w="8268" w:type="dxa"/>
          <w:trHeight w:val="210"/>
        </w:trPr>
        <w:tc>
          <w:tcPr>
            <w:tcW w:w="835" w:type="dxa"/>
          </w:tcPr>
          <w:p w:rsidR="007A13C6" w:rsidRPr="007855B8" w:rsidRDefault="007A13C6" w:rsidP="006A4E1F">
            <w:pPr>
              <w:pStyle w:val="23"/>
              <w:widowControl w:val="0"/>
              <w:spacing w:after="120"/>
              <w:ind w:right="-144" w:hanging="122"/>
              <w:jc w:val="left"/>
              <w:rPr>
                <w:rFonts w:ascii="GHEA Grapalat" w:hAnsi="GHEA Grapalat"/>
                <w:sz w:val="16"/>
                <w:szCs w:val="16"/>
                <w:lang w:val="en-US"/>
              </w:rPr>
            </w:pPr>
            <w:r w:rsidRPr="007855B8">
              <w:rPr>
                <w:rFonts w:ascii="GHEA Grapalat" w:hAnsi="GHEA Grapalat"/>
                <w:sz w:val="16"/>
                <w:szCs w:val="16"/>
                <w:lang w:val="en-US"/>
              </w:rPr>
              <w:t>3</w:t>
            </w:r>
          </w:p>
        </w:tc>
        <w:tc>
          <w:tcPr>
            <w:tcW w:w="964" w:type="dxa"/>
          </w:tcPr>
          <w:p w:rsidR="007A13C6" w:rsidRPr="007855B8" w:rsidRDefault="007A13C6" w:rsidP="006A4E1F">
            <w:pPr>
              <w:ind w:right="-144"/>
              <w:rPr>
                <w:rFonts w:ascii="Calibri" w:hAnsi="Calibri" w:cs="Calibri"/>
                <w:sz w:val="16"/>
                <w:szCs w:val="16"/>
              </w:rPr>
            </w:pPr>
            <w:r w:rsidRPr="007855B8">
              <w:rPr>
                <w:rFonts w:ascii="Calibri" w:hAnsi="Calibri" w:cs="Calibri"/>
                <w:sz w:val="16"/>
                <w:szCs w:val="16"/>
              </w:rPr>
              <w:t>33651125</w:t>
            </w:r>
          </w:p>
        </w:tc>
        <w:tc>
          <w:tcPr>
            <w:tcW w:w="1428" w:type="dxa"/>
          </w:tcPr>
          <w:p w:rsidR="007A13C6" w:rsidRPr="007855B8" w:rsidRDefault="007A13C6" w:rsidP="006A4E1F">
            <w:pPr>
              <w:ind w:right="-144"/>
              <w:rPr>
                <w:rFonts w:ascii="Inherit" w:hAnsi="Inherit" w:cs="Calibri"/>
                <w:color w:val="222222"/>
                <w:sz w:val="16"/>
                <w:szCs w:val="16"/>
              </w:rPr>
            </w:pPr>
            <w:r w:rsidRPr="007855B8">
              <w:rPr>
                <w:rFonts w:ascii="Inherit" w:hAnsi="Inherit" w:cs="Calibri"/>
                <w:color w:val="222222"/>
                <w:sz w:val="16"/>
                <w:szCs w:val="16"/>
              </w:rPr>
              <w:t xml:space="preserve">Азитромицин 100 мг / 5 мл Порошок для приготовления </w:t>
            </w:r>
            <w:r w:rsidRPr="007855B8">
              <w:rPr>
                <w:rFonts w:ascii="Inherit" w:hAnsi="Inherit" w:cs="Calibri"/>
                <w:color w:val="222222"/>
                <w:sz w:val="16"/>
                <w:szCs w:val="16"/>
              </w:rPr>
              <w:lastRenderedPageBreak/>
              <w:t>суспензии для приема внутрь</w:t>
            </w:r>
          </w:p>
        </w:tc>
        <w:tc>
          <w:tcPr>
            <w:tcW w:w="2410" w:type="dxa"/>
            <w:gridSpan w:val="3"/>
          </w:tcPr>
          <w:p w:rsidR="007A13C6" w:rsidRPr="005B4655" w:rsidRDefault="007A13C6" w:rsidP="006A4E1F">
            <w:pPr>
              <w:rPr>
                <w:rStyle w:val="tlid-translation"/>
                <w:sz w:val="16"/>
                <w:szCs w:val="16"/>
              </w:rPr>
            </w:pPr>
            <w:r w:rsidRPr="007855B8">
              <w:rPr>
                <w:rFonts w:ascii="Inherit" w:hAnsi="Inherit" w:cs="Calibri"/>
                <w:color w:val="222222"/>
                <w:sz w:val="16"/>
                <w:szCs w:val="16"/>
              </w:rPr>
              <w:lastRenderedPageBreak/>
              <w:t>100 мг / 5 мл Порошок для приготовления суспензии для приема внутрь</w:t>
            </w:r>
            <w:r w:rsidRPr="007855B8">
              <w:rPr>
                <w:rStyle w:val="tlid-translation"/>
                <w:sz w:val="16"/>
                <w:szCs w:val="16"/>
              </w:rPr>
              <w:t xml:space="preserve"> Приобретение </w:t>
            </w:r>
            <w:r w:rsidRPr="007855B8">
              <w:rPr>
                <w:rStyle w:val="tlid-translation"/>
                <w:sz w:val="16"/>
                <w:szCs w:val="16"/>
              </w:rPr>
              <w:lastRenderedPageBreak/>
              <w:t>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ind w:right="-144"/>
              <w:rPr>
                <w:rFonts w:ascii="GHEA Grapalat" w:hAnsi="GHEA Grapalat"/>
                <w:sz w:val="16"/>
                <w:szCs w:val="16"/>
                <w:lang w:val="en-US"/>
              </w:rPr>
            </w:pPr>
            <w:r w:rsidRPr="007855B8">
              <w:rPr>
                <w:rFonts w:ascii="GHEA Grapalat" w:hAnsi="GHEA Grapalat"/>
                <w:sz w:val="16"/>
                <w:szCs w:val="16"/>
                <w:lang w:val="en-US"/>
              </w:rPr>
              <w:lastRenderedPageBreak/>
              <w:t>Мг/мл</w:t>
            </w:r>
          </w:p>
        </w:tc>
        <w:tc>
          <w:tcPr>
            <w:tcW w:w="709" w:type="dxa"/>
          </w:tcPr>
          <w:p w:rsidR="007A13C6" w:rsidRPr="007855B8" w:rsidRDefault="007A13C6" w:rsidP="006A4E1F">
            <w:pPr>
              <w:widowControl w:val="0"/>
              <w:spacing w:after="120"/>
              <w:ind w:right="-144"/>
              <w:rPr>
                <w:rFonts w:ascii="GHEA Grapalat" w:hAnsi="GHEA Grapalat"/>
                <w:sz w:val="16"/>
                <w:szCs w:val="16"/>
              </w:rPr>
            </w:pPr>
          </w:p>
        </w:tc>
        <w:tc>
          <w:tcPr>
            <w:tcW w:w="284" w:type="dxa"/>
          </w:tcPr>
          <w:p w:rsidR="007A13C6" w:rsidRPr="007855B8" w:rsidRDefault="007A13C6" w:rsidP="006A4E1F">
            <w:pPr>
              <w:widowControl w:val="0"/>
              <w:spacing w:after="120"/>
              <w:ind w:right="-144"/>
              <w:rPr>
                <w:rFonts w:ascii="GHEA Grapalat" w:hAnsi="GHEA Grapalat"/>
                <w:sz w:val="16"/>
                <w:szCs w:val="16"/>
              </w:rPr>
            </w:pPr>
          </w:p>
        </w:tc>
        <w:tc>
          <w:tcPr>
            <w:tcW w:w="425" w:type="dxa"/>
          </w:tcPr>
          <w:p w:rsidR="007A13C6" w:rsidRPr="007855B8" w:rsidRDefault="007A13C6" w:rsidP="006A4E1F">
            <w:pPr>
              <w:ind w:right="-144"/>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w:t>
            </w:r>
            <w:r>
              <w:rPr>
                <w:rStyle w:val="tlid-translation"/>
                <w:sz w:val="16"/>
                <w:szCs w:val="16"/>
              </w:rPr>
              <w:lastRenderedPageBreak/>
              <w:t xml:space="preserve">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7855B8" w:rsidTr="003B5F46">
        <w:trPr>
          <w:gridAfter w:val="9"/>
          <w:wAfter w:w="8268" w:type="dxa"/>
          <w:trHeight w:val="157"/>
        </w:trPr>
        <w:tc>
          <w:tcPr>
            <w:tcW w:w="835" w:type="dxa"/>
          </w:tcPr>
          <w:p w:rsidR="007A13C6" w:rsidRPr="007855B8" w:rsidRDefault="007A13C6" w:rsidP="006A4E1F">
            <w:pPr>
              <w:pStyle w:val="23"/>
              <w:widowControl w:val="0"/>
              <w:spacing w:after="120"/>
              <w:ind w:right="-144" w:firstLine="0"/>
              <w:jc w:val="left"/>
              <w:rPr>
                <w:rFonts w:ascii="GHEA Grapalat" w:hAnsi="GHEA Grapalat"/>
                <w:sz w:val="16"/>
                <w:szCs w:val="16"/>
                <w:lang w:val="en-US"/>
              </w:rPr>
            </w:pPr>
            <w:r w:rsidRPr="007855B8">
              <w:rPr>
                <w:rFonts w:ascii="GHEA Grapalat" w:hAnsi="GHEA Grapalat"/>
                <w:sz w:val="16"/>
                <w:szCs w:val="16"/>
                <w:lang w:val="en-US"/>
              </w:rPr>
              <w:lastRenderedPageBreak/>
              <w:t>4</w:t>
            </w:r>
          </w:p>
        </w:tc>
        <w:tc>
          <w:tcPr>
            <w:tcW w:w="964" w:type="dxa"/>
          </w:tcPr>
          <w:p w:rsidR="007A13C6" w:rsidRPr="007855B8" w:rsidRDefault="007A13C6" w:rsidP="006A4E1F">
            <w:pPr>
              <w:ind w:right="-144"/>
              <w:rPr>
                <w:rFonts w:ascii="Calibri" w:hAnsi="Calibri" w:cs="Calibri"/>
                <w:sz w:val="16"/>
                <w:szCs w:val="16"/>
              </w:rPr>
            </w:pPr>
            <w:r w:rsidRPr="007855B8">
              <w:rPr>
                <w:rFonts w:ascii="Calibri" w:hAnsi="Calibri" w:cs="Calibri"/>
                <w:sz w:val="16"/>
                <w:szCs w:val="16"/>
              </w:rPr>
              <w:t>33651125</w:t>
            </w:r>
          </w:p>
        </w:tc>
        <w:tc>
          <w:tcPr>
            <w:tcW w:w="1428" w:type="dxa"/>
          </w:tcPr>
          <w:p w:rsidR="007A13C6" w:rsidRPr="007855B8" w:rsidRDefault="007A13C6" w:rsidP="006A4E1F">
            <w:pPr>
              <w:ind w:right="-144"/>
              <w:rPr>
                <w:rFonts w:ascii="Inherit" w:hAnsi="Inherit" w:cs="Calibri"/>
                <w:sz w:val="16"/>
                <w:szCs w:val="16"/>
              </w:rPr>
            </w:pPr>
            <w:r w:rsidRPr="007855B8">
              <w:rPr>
                <w:rFonts w:ascii="Inherit" w:hAnsi="Inherit" w:cs="Calibri"/>
                <w:sz w:val="16"/>
                <w:szCs w:val="16"/>
              </w:rPr>
              <w:t>Азитромицина  200 мг / 5 мл  Порошок для приготовления суспензии для приема внутрь</w:t>
            </w:r>
          </w:p>
        </w:tc>
        <w:tc>
          <w:tcPr>
            <w:tcW w:w="2410" w:type="dxa"/>
            <w:gridSpan w:val="3"/>
          </w:tcPr>
          <w:p w:rsidR="007A13C6" w:rsidRPr="005B4655" w:rsidRDefault="007A13C6" w:rsidP="006A4E1F">
            <w:pPr>
              <w:ind w:right="-84"/>
              <w:rPr>
                <w:rStyle w:val="tlid-translation"/>
                <w:sz w:val="16"/>
                <w:szCs w:val="16"/>
              </w:rPr>
            </w:pPr>
            <w:r w:rsidRPr="007855B8">
              <w:rPr>
                <w:rFonts w:ascii="Inherit" w:hAnsi="Inherit" w:cs="Calibri"/>
                <w:sz w:val="16"/>
                <w:szCs w:val="16"/>
              </w:rPr>
              <w:t>200 мг / 5 мл  Порошок для приготовления суспензии для приема внутрь</w:t>
            </w:r>
            <w:r w:rsidRPr="007855B8">
              <w:rPr>
                <w:rStyle w:val="tlid-translation"/>
                <w:sz w:val="16"/>
                <w:szCs w:val="16"/>
              </w:rPr>
              <w:t xml:space="preserve">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ind w:right="-144"/>
              <w:rPr>
                <w:rFonts w:ascii="GHEA Grapalat" w:hAnsi="GHEA Grapalat"/>
                <w:sz w:val="16"/>
                <w:szCs w:val="16"/>
                <w:lang w:val="en-US"/>
              </w:rPr>
            </w:pPr>
            <w:r w:rsidRPr="007855B8">
              <w:rPr>
                <w:rFonts w:ascii="GHEA Grapalat" w:hAnsi="GHEA Grapalat"/>
                <w:sz w:val="16"/>
                <w:szCs w:val="16"/>
                <w:lang w:val="en-US"/>
              </w:rPr>
              <w:t>Мг/мл</w:t>
            </w:r>
          </w:p>
        </w:tc>
        <w:tc>
          <w:tcPr>
            <w:tcW w:w="709" w:type="dxa"/>
          </w:tcPr>
          <w:p w:rsidR="007A13C6" w:rsidRPr="007855B8" w:rsidRDefault="007A13C6" w:rsidP="006A4E1F">
            <w:pPr>
              <w:widowControl w:val="0"/>
              <w:spacing w:after="120"/>
              <w:ind w:right="-144"/>
              <w:rPr>
                <w:rFonts w:ascii="GHEA Grapalat" w:hAnsi="GHEA Grapalat"/>
                <w:sz w:val="16"/>
                <w:szCs w:val="16"/>
              </w:rPr>
            </w:pPr>
          </w:p>
        </w:tc>
        <w:tc>
          <w:tcPr>
            <w:tcW w:w="284" w:type="dxa"/>
          </w:tcPr>
          <w:p w:rsidR="007A13C6" w:rsidRPr="007855B8" w:rsidRDefault="007A13C6" w:rsidP="006A4E1F">
            <w:pPr>
              <w:widowControl w:val="0"/>
              <w:spacing w:after="120"/>
              <w:ind w:right="-144"/>
              <w:rPr>
                <w:rFonts w:ascii="GHEA Grapalat" w:hAnsi="GHEA Grapalat"/>
                <w:sz w:val="16"/>
                <w:szCs w:val="16"/>
              </w:rPr>
            </w:pPr>
          </w:p>
        </w:tc>
        <w:tc>
          <w:tcPr>
            <w:tcW w:w="425" w:type="dxa"/>
          </w:tcPr>
          <w:p w:rsidR="007A13C6" w:rsidRPr="007855B8" w:rsidRDefault="007A13C6" w:rsidP="006A4E1F">
            <w:pPr>
              <w:ind w:right="-144"/>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16</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5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33691121</w:t>
            </w:r>
          </w:p>
          <w:p w:rsidR="007A13C6" w:rsidRPr="007855B8" w:rsidRDefault="007A13C6" w:rsidP="006A4E1F">
            <w:pPr>
              <w:rPr>
                <w:rFonts w:ascii="Calibri" w:hAnsi="Calibri" w:cs="Calibri"/>
                <w:color w:val="000000"/>
                <w:sz w:val="16"/>
                <w:szCs w:val="16"/>
              </w:rPr>
            </w:pP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Альбендазол жевательная таблетка 400 мг</w:t>
            </w:r>
          </w:p>
        </w:tc>
        <w:tc>
          <w:tcPr>
            <w:tcW w:w="2410" w:type="dxa"/>
            <w:gridSpan w:val="3"/>
          </w:tcPr>
          <w:p w:rsidR="007A13C6" w:rsidRPr="000573AA"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40</w:t>
            </w:r>
            <w:r w:rsidRPr="000573AA">
              <w:rPr>
                <w:rStyle w:val="tlid-translation"/>
                <w:sz w:val="16"/>
                <w:szCs w:val="16"/>
              </w:rPr>
              <w:t xml:space="preserve">0 мг 1. Приобретение квалификационных данных, размер </w:t>
            </w:r>
            <w:r w:rsidRPr="007855B8">
              <w:rPr>
                <w:rStyle w:val="tlid-translation"/>
                <w:sz w:val="16"/>
                <w:szCs w:val="16"/>
              </w:rPr>
              <w:t>таблетка, 250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079"/>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33611110</w:t>
            </w: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Гидроксид алюминия + гидроксид магния Таблетка 400 мг + 400 мг</w:t>
            </w:r>
          </w:p>
        </w:tc>
        <w:tc>
          <w:tcPr>
            <w:tcW w:w="2410" w:type="dxa"/>
            <w:gridSpan w:val="3"/>
          </w:tcPr>
          <w:p w:rsidR="007A13C6" w:rsidRPr="000573AA" w:rsidRDefault="007A13C6" w:rsidP="006A4E1F">
            <w:pPr>
              <w:rPr>
                <w:rStyle w:val="tlid-translation"/>
                <w:sz w:val="16"/>
                <w:szCs w:val="16"/>
              </w:rPr>
            </w:pPr>
            <w:r w:rsidRPr="007855B8">
              <w:rPr>
                <w:rFonts w:ascii="Inherit" w:hAnsi="Inherit" w:cs="Calibri"/>
                <w:color w:val="222222"/>
                <w:sz w:val="16"/>
                <w:szCs w:val="16"/>
              </w:rPr>
              <w:t>Таблетка 400 мг + 400 мг</w:t>
            </w:r>
            <w:r w:rsidRPr="000573AA">
              <w:rPr>
                <w:rStyle w:val="tlid-translation"/>
                <w:sz w:val="16"/>
                <w:szCs w:val="16"/>
              </w:rPr>
              <w:t xml:space="preserve"> 1. Приобретение квалификационных данных, размер </w:t>
            </w:r>
            <w:r w:rsidRPr="007855B8">
              <w:rPr>
                <w:rStyle w:val="tlid-translation"/>
                <w:sz w:val="16"/>
                <w:szCs w:val="16"/>
              </w:rPr>
              <w:t>таблетка, 250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33611240</w:t>
            </w:r>
          </w:p>
          <w:p w:rsidR="007A13C6" w:rsidRPr="007855B8" w:rsidRDefault="007A13C6" w:rsidP="006A4E1F">
            <w:pPr>
              <w:rPr>
                <w:rFonts w:ascii="Calibri" w:hAnsi="Calibri" w:cs="Calibri"/>
                <w:color w:val="000000"/>
                <w:sz w:val="16"/>
                <w:szCs w:val="16"/>
              </w:rPr>
            </w:pP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Таблетка с активированным углем 250 мг</w:t>
            </w:r>
          </w:p>
        </w:tc>
        <w:tc>
          <w:tcPr>
            <w:tcW w:w="2410" w:type="dxa"/>
            <w:gridSpan w:val="3"/>
          </w:tcPr>
          <w:p w:rsidR="007A13C6" w:rsidRPr="00672687" w:rsidRDefault="007A13C6" w:rsidP="006A4E1F">
            <w:pPr>
              <w:rPr>
                <w:rStyle w:val="tlid-translation"/>
                <w:sz w:val="16"/>
                <w:szCs w:val="16"/>
              </w:rPr>
            </w:pPr>
            <w:r w:rsidRPr="007855B8">
              <w:rPr>
                <w:rStyle w:val="tlid-translation"/>
                <w:sz w:val="16"/>
                <w:szCs w:val="16"/>
              </w:rPr>
              <w:t>таблетка, 250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57"/>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8</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33671125</w:t>
            </w: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Амброксол таблетка, 30 мг</w:t>
            </w:r>
          </w:p>
        </w:tc>
        <w:tc>
          <w:tcPr>
            <w:tcW w:w="2410" w:type="dxa"/>
            <w:gridSpan w:val="3"/>
          </w:tcPr>
          <w:p w:rsidR="007A13C6" w:rsidRPr="00672687"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3</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93"/>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33671114</w:t>
            </w: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Аминофиллин 24 мг / мл, раствор для инъекций</w:t>
            </w:r>
          </w:p>
        </w:tc>
        <w:tc>
          <w:tcPr>
            <w:tcW w:w="2410" w:type="dxa"/>
            <w:gridSpan w:val="3"/>
          </w:tcPr>
          <w:p w:rsidR="007A13C6" w:rsidRPr="007855B8" w:rsidRDefault="007A13C6" w:rsidP="006A4E1F">
            <w:pPr>
              <w:rPr>
                <w:rStyle w:val="tlid-translation"/>
                <w:sz w:val="16"/>
                <w:szCs w:val="16"/>
              </w:rPr>
            </w:pPr>
            <w:r w:rsidRPr="007855B8">
              <w:rPr>
                <w:rFonts w:ascii="Inherit" w:hAnsi="Inherit" w:cs="Calibri"/>
                <w:color w:val="222222"/>
                <w:sz w:val="16"/>
                <w:szCs w:val="16"/>
              </w:rPr>
              <w:t>24 мг / мл, раствор для инъекций</w:t>
            </w:r>
            <w:r w:rsidRPr="007855B8">
              <w:rPr>
                <w:rStyle w:val="tlid-translation"/>
                <w:sz w:val="16"/>
                <w:szCs w:val="16"/>
              </w:rPr>
              <w:t xml:space="preserve"> </w:t>
            </w:r>
            <w:r w:rsidRPr="00E12C8F">
              <w:rPr>
                <w:rStyle w:val="tlid-translation"/>
                <w:sz w:val="16"/>
                <w:szCs w:val="16"/>
              </w:rPr>
              <w:t xml:space="preserve"> ампулы</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33671114</w:t>
            </w: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Аминофиллин таблетка 150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sidRPr="007855B8">
              <w:rPr>
                <w:rStyle w:val="tlid-translation"/>
                <w:sz w:val="16"/>
                <w:szCs w:val="16"/>
              </w:rPr>
              <w:t xml:space="preserve">50 мг 1. Приобретение квалификационных данных, размер </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нг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7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11</w:t>
            </w:r>
          </w:p>
        </w:tc>
        <w:tc>
          <w:tcPr>
            <w:tcW w:w="964" w:type="dxa"/>
          </w:tcPr>
          <w:p w:rsidR="007A13C6" w:rsidRPr="007855B8" w:rsidRDefault="007A13C6" w:rsidP="006A4E1F">
            <w:pPr>
              <w:rPr>
                <w:sz w:val="16"/>
                <w:szCs w:val="16"/>
              </w:rPr>
            </w:pPr>
            <w:r w:rsidRPr="007855B8">
              <w:rPr>
                <w:sz w:val="16"/>
                <w:szCs w:val="16"/>
              </w:rPr>
              <w:t>33621450</w:t>
            </w: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Амлодипин таблетка 5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00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12</w:t>
            </w:r>
          </w:p>
        </w:tc>
        <w:tc>
          <w:tcPr>
            <w:tcW w:w="964" w:type="dxa"/>
          </w:tcPr>
          <w:p w:rsidR="007A13C6" w:rsidRPr="007855B8" w:rsidRDefault="007A13C6" w:rsidP="006A4E1F">
            <w:pPr>
              <w:rPr>
                <w:sz w:val="16"/>
                <w:szCs w:val="16"/>
              </w:rPr>
            </w:pPr>
            <w:r w:rsidRPr="007855B8">
              <w:rPr>
                <w:sz w:val="16"/>
                <w:szCs w:val="16"/>
              </w:rPr>
              <w:t>33621450</w:t>
            </w:r>
          </w:p>
        </w:tc>
        <w:tc>
          <w:tcPr>
            <w:tcW w:w="1428" w:type="dxa"/>
          </w:tcPr>
          <w:p w:rsidR="007A13C6" w:rsidRPr="007855B8" w:rsidRDefault="007A13C6" w:rsidP="006A4E1F">
            <w:pPr>
              <w:rPr>
                <w:rFonts w:ascii="Inherit" w:hAnsi="Inherit" w:cs="Calibri"/>
                <w:color w:val="222222"/>
                <w:sz w:val="16"/>
                <w:szCs w:val="16"/>
              </w:rPr>
            </w:pPr>
            <w:r w:rsidRPr="007855B8">
              <w:rPr>
                <w:rFonts w:ascii="Inherit" w:hAnsi="Inherit" w:cs="Calibri"/>
                <w:color w:val="222222"/>
                <w:sz w:val="16"/>
                <w:szCs w:val="16"/>
              </w:rPr>
              <w:t>Амлодипин 10 мг в таблетках</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4000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27"/>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13</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33651110</w:t>
            </w:r>
          </w:p>
        </w:tc>
        <w:tc>
          <w:tcPr>
            <w:tcW w:w="1428"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Ампициллин 1 г, раствор для инъекций</w:t>
            </w:r>
          </w:p>
        </w:tc>
        <w:tc>
          <w:tcPr>
            <w:tcW w:w="2410" w:type="dxa"/>
            <w:gridSpan w:val="3"/>
          </w:tcPr>
          <w:p w:rsidR="007A13C6" w:rsidRPr="00373FFE" w:rsidRDefault="007A13C6" w:rsidP="006A4E1F">
            <w:pPr>
              <w:rPr>
                <w:rStyle w:val="tlid-translation"/>
                <w:sz w:val="16"/>
                <w:szCs w:val="16"/>
              </w:rPr>
            </w:pPr>
            <w:r w:rsidRPr="007855B8">
              <w:rPr>
                <w:rFonts w:ascii="Calibri" w:hAnsi="Calibri" w:cs="Calibri"/>
                <w:color w:val="000000"/>
                <w:sz w:val="16"/>
                <w:szCs w:val="16"/>
              </w:rPr>
              <w:t>раствор для инъекций</w:t>
            </w:r>
            <w:r w:rsidRPr="00E12C8F">
              <w:rPr>
                <w:rFonts w:ascii="Calibri" w:hAnsi="Calibri" w:cs="Calibri"/>
                <w:color w:val="000000"/>
                <w:sz w:val="16"/>
                <w:szCs w:val="16"/>
              </w:rPr>
              <w:t xml:space="preserve"> </w:t>
            </w:r>
            <w:r w:rsidRPr="00E12C8F">
              <w:rPr>
                <w:rStyle w:val="tlid-translation"/>
                <w:sz w:val="16"/>
                <w:szCs w:val="16"/>
              </w:rPr>
              <w:t xml:space="preserve"> флакон</w:t>
            </w:r>
            <w:r>
              <w:rPr>
                <w:rStyle w:val="tlid-translation"/>
                <w:sz w:val="16"/>
                <w:szCs w:val="16"/>
              </w:rPr>
              <w:t xml:space="preserve"> </w:t>
            </w:r>
            <w:r w:rsidRPr="00E12C8F">
              <w:rPr>
                <w:rStyle w:val="tlid-translation"/>
                <w:sz w:val="16"/>
                <w:szCs w:val="16"/>
              </w:rPr>
              <w:t>1</w:t>
            </w:r>
            <w:r w:rsidRPr="007855B8">
              <w:rPr>
                <w:rStyle w:val="tlid-translation"/>
                <w:sz w:val="16"/>
                <w:szCs w:val="16"/>
              </w:rPr>
              <w:t xml:space="preserve">г 1. Приобретение квалификационных данных, размер - таблетка. 2. Безопасность - наличие на момент доставки * (см. Примечание). 3. Обязательство </w:t>
            </w:r>
            <w:r w:rsidRPr="007855B8">
              <w:rPr>
                <w:rStyle w:val="tlid-translation"/>
                <w:sz w:val="16"/>
                <w:szCs w:val="16"/>
              </w:rPr>
              <w:lastRenderedPageBreak/>
              <w:t>-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lastRenderedPageBreak/>
              <w:t>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w:t>
            </w:r>
            <w:r w:rsidRPr="00667ADD">
              <w:rPr>
                <w:rStyle w:val="tlid-translation"/>
                <w:sz w:val="16"/>
                <w:szCs w:val="16"/>
              </w:rPr>
              <w:lastRenderedPageBreak/>
              <w:t>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14</w:t>
            </w:r>
          </w:p>
        </w:tc>
        <w:tc>
          <w:tcPr>
            <w:tcW w:w="964" w:type="dxa"/>
          </w:tcPr>
          <w:p w:rsidR="007A13C6" w:rsidRPr="007855B8" w:rsidRDefault="007A13C6" w:rsidP="006A4E1F">
            <w:pPr>
              <w:rPr>
                <w:sz w:val="16"/>
                <w:szCs w:val="16"/>
              </w:rPr>
            </w:pPr>
            <w:r w:rsidRPr="007855B8">
              <w:rPr>
                <w:sz w:val="16"/>
                <w:szCs w:val="16"/>
              </w:rPr>
              <w:t>33651111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Амоксициллин </w:t>
            </w:r>
            <w:proofErr w:type="gramStart"/>
            <w:r w:rsidRPr="007855B8">
              <w:rPr>
                <w:rFonts w:ascii="GHEA Grapalat" w:hAnsi="GHEA Grapalat" w:cs="Calibri"/>
                <w:color w:val="000000"/>
                <w:sz w:val="16"/>
                <w:szCs w:val="16"/>
              </w:rPr>
              <w:t>в</w:t>
            </w:r>
            <w:proofErr w:type="gramEnd"/>
            <w:r w:rsidRPr="007855B8">
              <w:rPr>
                <w:rFonts w:ascii="GHEA Grapalat" w:hAnsi="GHEA Grapalat" w:cs="Calibri"/>
                <w:color w:val="000000"/>
                <w:sz w:val="16"/>
                <w:szCs w:val="16"/>
              </w:rPr>
              <w:t xml:space="preserve"> </w:t>
            </w:r>
            <w:proofErr w:type="gramStart"/>
            <w:r w:rsidRPr="007855B8">
              <w:rPr>
                <w:rFonts w:ascii="GHEA Grapalat" w:hAnsi="GHEA Grapalat" w:cs="Calibri"/>
                <w:color w:val="000000"/>
                <w:sz w:val="16"/>
                <w:szCs w:val="16"/>
              </w:rPr>
              <w:t>капсула</w:t>
            </w:r>
            <w:proofErr w:type="gramEnd"/>
            <w:r w:rsidRPr="007855B8">
              <w:rPr>
                <w:rFonts w:ascii="GHEA Grapalat" w:hAnsi="GHEA Grapalat" w:cs="Calibri"/>
                <w:color w:val="000000"/>
                <w:sz w:val="16"/>
                <w:szCs w:val="16"/>
              </w:rPr>
              <w:t xml:space="preserve"> по 250 мг</w:t>
            </w:r>
          </w:p>
        </w:tc>
        <w:tc>
          <w:tcPr>
            <w:tcW w:w="2410" w:type="dxa"/>
            <w:gridSpan w:val="3"/>
          </w:tcPr>
          <w:p w:rsidR="007A13C6" w:rsidRPr="00373FFE" w:rsidRDefault="007A13C6" w:rsidP="006A4E1F">
            <w:pPr>
              <w:rPr>
                <w:rStyle w:val="tlid-translation"/>
                <w:sz w:val="16"/>
                <w:szCs w:val="16"/>
              </w:rPr>
            </w:pPr>
            <w:r w:rsidRPr="001B7671">
              <w:rPr>
                <w:rStyle w:val="tlid-translation"/>
                <w:sz w:val="16"/>
                <w:szCs w:val="16"/>
              </w:rPr>
              <w:t>капсулы</w:t>
            </w:r>
            <w:r w:rsidRPr="007855B8">
              <w:rPr>
                <w:rStyle w:val="tlid-translation"/>
                <w:sz w:val="16"/>
                <w:szCs w:val="16"/>
              </w:rPr>
              <w:t>, 250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4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15</w:t>
            </w:r>
          </w:p>
        </w:tc>
        <w:tc>
          <w:tcPr>
            <w:tcW w:w="964" w:type="dxa"/>
          </w:tcPr>
          <w:p w:rsidR="007A13C6" w:rsidRPr="007855B8" w:rsidRDefault="007A13C6" w:rsidP="006A4E1F">
            <w:pPr>
              <w:rPr>
                <w:sz w:val="16"/>
                <w:szCs w:val="16"/>
              </w:rPr>
            </w:pPr>
            <w:r w:rsidRPr="007855B8">
              <w:rPr>
                <w:sz w:val="16"/>
                <w:szCs w:val="16"/>
              </w:rPr>
              <w:t>33651111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Амоксициллин 500 мг </w:t>
            </w:r>
            <w:proofErr w:type="gramStart"/>
            <w:r w:rsidRPr="007855B8">
              <w:rPr>
                <w:rFonts w:ascii="GHEA Grapalat" w:hAnsi="GHEA Grapalat" w:cs="Calibri"/>
                <w:color w:val="000000"/>
                <w:sz w:val="16"/>
                <w:szCs w:val="16"/>
              </w:rPr>
              <w:t>в</w:t>
            </w:r>
            <w:proofErr w:type="gramEnd"/>
            <w:r w:rsidRPr="007855B8">
              <w:rPr>
                <w:rFonts w:ascii="GHEA Grapalat" w:hAnsi="GHEA Grapalat" w:cs="Calibri"/>
                <w:color w:val="000000"/>
                <w:sz w:val="16"/>
                <w:szCs w:val="16"/>
              </w:rPr>
              <w:t xml:space="preserve"> капсула</w:t>
            </w:r>
          </w:p>
        </w:tc>
        <w:tc>
          <w:tcPr>
            <w:tcW w:w="2410" w:type="dxa"/>
            <w:gridSpan w:val="3"/>
          </w:tcPr>
          <w:p w:rsidR="007A13C6" w:rsidRPr="00373FFE" w:rsidRDefault="007A13C6" w:rsidP="006A4E1F">
            <w:pPr>
              <w:rPr>
                <w:rStyle w:val="tlid-translation"/>
                <w:sz w:val="16"/>
                <w:szCs w:val="16"/>
              </w:rPr>
            </w:pPr>
            <w:r w:rsidRPr="001B7671">
              <w:rPr>
                <w:rStyle w:val="tlid-translation"/>
                <w:sz w:val="16"/>
                <w:szCs w:val="16"/>
              </w:rPr>
              <w:t xml:space="preserve">Капсулы </w:t>
            </w:r>
            <w:r w:rsidRPr="007855B8">
              <w:rPr>
                <w:rStyle w:val="tlid-translation"/>
                <w:sz w:val="16"/>
                <w:szCs w:val="16"/>
              </w:rPr>
              <w:t>5</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7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16</w:t>
            </w:r>
          </w:p>
        </w:tc>
        <w:tc>
          <w:tcPr>
            <w:tcW w:w="964" w:type="dxa"/>
          </w:tcPr>
          <w:p w:rsidR="007A13C6" w:rsidRPr="007855B8" w:rsidRDefault="007A13C6" w:rsidP="006A4E1F">
            <w:pPr>
              <w:rPr>
                <w:sz w:val="16"/>
                <w:szCs w:val="16"/>
              </w:rPr>
            </w:pPr>
            <w:r w:rsidRPr="007855B8">
              <w:rPr>
                <w:sz w:val="16"/>
                <w:szCs w:val="16"/>
              </w:rPr>
              <w:t>33651111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Амоксициллин 250 мг / 5 мл Порошок для приготовления суспензии для приема внутрь</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250 мг / 5 мл Порошок для приготовления суспензии для приема внутрь</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17</w:t>
            </w:r>
          </w:p>
        </w:tc>
        <w:tc>
          <w:tcPr>
            <w:tcW w:w="964" w:type="dxa"/>
          </w:tcPr>
          <w:p w:rsidR="007A13C6" w:rsidRPr="007855B8" w:rsidRDefault="007A13C6" w:rsidP="006A4E1F">
            <w:pPr>
              <w:rPr>
                <w:rFonts w:ascii="Calibri" w:hAnsi="Calibri" w:cs="Calibri"/>
                <w:color w:val="000000"/>
                <w:sz w:val="16"/>
                <w:szCs w:val="16"/>
                <w:lang w:val="en-US"/>
              </w:rPr>
            </w:pPr>
            <w:r w:rsidRPr="007855B8">
              <w:rPr>
                <w:rFonts w:ascii="Calibri" w:hAnsi="Calibri" w:cs="Calibri"/>
                <w:color w:val="000000"/>
                <w:sz w:val="16"/>
                <w:szCs w:val="16"/>
              </w:rPr>
              <w:t>3365111</w:t>
            </w:r>
            <w:r w:rsidRPr="007855B8">
              <w:rPr>
                <w:rFonts w:ascii="Calibri" w:hAnsi="Calibri" w:cs="Calibri"/>
                <w:color w:val="000000"/>
                <w:sz w:val="16"/>
                <w:szCs w:val="16"/>
                <w:lang w:val="en-US"/>
              </w:rPr>
              <w:t>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Амоксициллин + клавулановая кислота, 125 мг + 31,25 мг / 5 мл</w:t>
            </w:r>
            <w:r w:rsidRPr="00E12C8F">
              <w:rPr>
                <w:rFonts w:ascii="GHEA Grapalat" w:hAnsi="GHEA Grapalat" w:cs="Calibri"/>
                <w:color w:val="000000"/>
                <w:sz w:val="16"/>
                <w:szCs w:val="16"/>
              </w:rPr>
              <w:t xml:space="preserve"> </w:t>
            </w:r>
            <w:r w:rsidRPr="007855B8">
              <w:rPr>
                <w:rFonts w:ascii="GHEA Grapalat" w:hAnsi="GHEA Grapalat" w:cs="Calibri"/>
                <w:color w:val="000000"/>
                <w:sz w:val="16"/>
                <w:szCs w:val="16"/>
              </w:rPr>
              <w:t>Порошок для приготовления суспензии для приема внутрь</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125 мг + 31,25 мг / 5 мл</w:t>
            </w:r>
            <w:r w:rsidRPr="00E12C8F">
              <w:rPr>
                <w:rFonts w:ascii="GHEA Grapalat" w:hAnsi="GHEA Grapalat" w:cs="Calibri"/>
                <w:color w:val="000000"/>
                <w:sz w:val="16"/>
                <w:szCs w:val="16"/>
              </w:rPr>
              <w:t xml:space="preserve"> </w:t>
            </w:r>
            <w:r w:rsidRPr="007855B8">
              <w:rPr>
                <w:rFonts w:ascii="GHEA Grapalat" w:hAnsi="GHEA Grapalat" w:cs="Calibri"/>
                <w:color w:val="000000"/>
                <w:sz w:val="16"/>
                <w:szCs w:val="16"/>
              </w:rPr>
              <w:t>Порошок для приготовления суспензии для приема внутрь</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w:t>
            </w:r>
            <w:r>
              <w:rPr>
                <w:rStyle w:val="tlid-translation"/>
                <w:sz w:val="16"/>
                <w:szCs w:val="16"/>
              </w:rPr>
              <w:t xml:space="preserve">римечание). </w:t>
            </w:r>
            <w:r w:rsidRPr="007855B8">
              <w:rPr>
                <w:rStyle w:val="tlid-translation"/>
                <w:sz w:val="16"/>
                <w:szCs w:val="16"/>
              </w:rPr>
              <w:t xml:space="preserve"> 3. Обязательство - наличие товарного знака. Условные знаки - «Боюсь влажности</w:t>
            </w:r>
            <w:proofErr w:type="gramStart"/>
            <w:r w:rsidRPr="007855B8">
              <w:rPr>
                <w:rStyle w:val="tlid-translation"/>
                <w:sz w:val="16"/>
                <w:szCs w:val="16"/>
              </w:rPr>
              <w:t>»а</w:t>
            </w:r>
            <w:proofErr w:type="gramEnd"/>
            <w:r w:rsidRPr="007855B8">
              <w:rPr>
                <w:rStyle w:val="tlid-translation"/>
                <w:sz w:val="16"/>
                <w:szCs w:val="16"/>
              </w:rPr>
              <w:t>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7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18</w:t>
            </w:r>
          </w:p>
        </w:tc>
        <w:tc>
          <w:tcPr>
            <w:tcW w:w="964" w:type="dxa"/>
          </w:tcPr>
          <w:p w:rsidR="007A13C6" w:rsidRPr="007855B8" w:rsidRDefault="007A13C6" w:rsidP="006A4E1F">
            <w:pPr>
              <w:rPr>
                <w:sz w:val="16"/>
                <w:szCs w:val="16"/>
              </w:rPr>
            </w:pPr>
            <w:r w:rsidRPr="007855B8">
              <w:rPr>
                <w:rFonts w:ascii="Calibri" w:hAnsi="Calibri" w:cs="Calibri"/>
                <w:color w:val="000000"/>
                <w:sz w:val="16"/>
                <w:szCs w:val="16"/>
              </w:rPr>
              <w:t>3365111</w:t>
            </w:r>
            <w:r w:rsidRPr="007855B8">
              <w:rPr>
                <w:rFonts w:ascii="Calibri" w:hAnsi="Calibri" w:cs="Calibri"/>
                <w:color w:val="000000"/>
                <w:sz w:val="16"/>
                <w:szCs w:val="16"/>
                <w:lang w:val="en-US"/>
              </w:rPr>
              <w:t>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Амоксициллин + клавулановая кислота,  250 мг + 62,5 мг / 5 мл Порошок для приготовления суспензии для </w:t>
            </w:r>
            <w:r w:rsidRPr="007855B8">
              <w:rPr>
                <w:rFonts w:ascii="GHEA Grapalat" w:hAnsi="GHEA Grapalat" w:cs="Calibri"/>
                <w:color w:val="000000"/>
                <w:sz w:val="16"/>
                <w:szCs w:val="16"/>
              </w:rPr>
              <w:lastRenderedPageBreak/>
              <w:t>приема внутрь</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lastRenderedPageBreak/>
              <w:t>250 мг + 62,5 мг / 5 мл Порошок для приготовления суспензии для приема внутрь</w:t>
            </w:r>
            <w:r w:rsidRPr="007855B8">
              <w:rPr>
                <w:rStyle w:val="tlid-translation"/>
                <w:sz w:val="16"/>
                <w:szCs w:val="16"/>
              </w:rPr>
              <w:t xml:space="preserve"> 1. Приобретение квалификационных данных, размер - таблетка. 2. Безопасность - наличие на </w:t>
            </w:r>
            <w:r w:rsidRPr="007855B8">
              <w:rPr>
                <w:rStyle w:val="tlid-translation"/>
                <w:sz w:val="16"/>
                <w:szCs w:val="16"/>
              </w:rPr>
              <w:lastRenderedPageBreak/>
              <w:t>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lastRenderedPageBreak/>
              <w:t>Мг/мл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w:t>
            </w:r>
            <w:r w:rsidRPr="00667ADD">
              <w:rPr>
                <w:rStyle w:val="tlid-translation"/>
                <w:sz w:val="16"/>
                <w:szCs w:val="16"/>
              </w:rPr>
              <w:lastRenderedPageBreak/>
              <w:t>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70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19</w:t>
            </w:r>
          </w:p>
        </w:tc>
        <w:tc>
          <w:tcPr>
            <w:tcW w:w="964" w:type="dxa"/>
          </w:tcPr>
          <w:p w:rsidR="007A13C6" w:rsidRPr="007855B8" w:rsidRDefault="007A13C6" w:rsidP="006A4E1F">
            <w:pPr>
              <w:rPr>
                <w:sz w:val="16"/>
                <w:szCs w:val="16"/>
              </w:rPr>
            </w:pPr>
            <w:r w:rsidRPr="007855B8">
              <w:rPr>
                <w:rFonts w:ascii="Calibri" w:hAnsi="Calibri" w:cs="Calibri"/>
                <w:color w:val="000000"/>
                <w:sz w:val="16"/>
                <w:szCs w:val="16"/>
              </w:rPr>
              <w:t>3365111</w:t>
            </w:r>
            <w:r w:rsidRPr="007855B8">
              <w:rPr>
                <w:rFonts w:ascii="Calibri" w:hAnsi="Calibri" w:cs="Calibri"/>
                <w:color w:val="000000"/>
                <w:sz w:val="16"/>
                <w:szCs w:val="16"/>
                <w:lang w:val="en-US"/>
              </w:rPr>
              <w:t>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Амоксициллин + клавулановая кислота в таблетках, 500 мг + 125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rFonts w:ascii="GHEA Grapalat" w:hAnsi="GHEA Grapalat" w:cs="Calibri"/>
                <w:color w:val="000000"/>
                <w:sz w:val="16"/>
                <w:szCs w:val="16"/>
              </w:rPr>
              <w:t>500 мг + 125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7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20</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33621710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Атенолол таблетка 50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таблетка, 250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27"/>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21</w:t>
            </w:r>
          </w:p>
        </w:tc>
        <w:tc>
          <w:tcPr>
            <w:tcW w:w="964" w:type="dxa"/>
          </w:tcPr>
          <w:p w:rsidR="007A13C6" w:rsidRPr="007855B8" w:rsidRDefault="007A13C6" w:rsidP="006A4E1F">
            <w:pPr>
              <w:rPr>
                <w:sz w:val="16"/>
                <w:szCs w:val="16"/>
              </w:rPr>
            </w:pPr>
            <w:r w:rsidRPr="007855B8">
              <w:rPr>
                <w:sz w:val="16"/>
                <w:szCs w:val="16"/>
              </w:rPr>
              <w:t>33621420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Аторвастатин 10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22</w:t>
            </w:r>
          </w:p>
        </w:tc>
        <w:tc>
          <w:tcPr>
            <w:tcW w:w="964" w:type="dxa"/>
          </w:tcPr>
          <w:p w:rsidR="007A13C6" w:rsidRPr="007855B8" w:rsidRDefault="007A13C6" w:rsidP="006A4E1F">
            <w:pPr>
              <w:rPr>
                <w:sz w:val="16"/>
                <w:szCs w:val="16"/>
              </w:rPr>
            </w:pPr>
            <w:r w:rsidRPr="007855B8">
              <w:rPr>
                <w:sz w:val="16"/>
                <w:szCs w:val="16"/>
              </w:rPr>
              <w:t>33621420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Аторвастатин 20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7</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23</w:t>
            </w:r>
          </w:p>
        </w:tc>
        <w:tc>
          <w:tcPr>
            <w:tcW w:w="964" w:type="dxa"/>
          </w:tcPr>
          <w:p w:rsidR="007A13C6" w:rsidRPr="007855B8" w:rsidRDefault="007A13C6" w:rsidP="006A4E1F">
            <w:pPr>
              <w:rPr>
                <w:sz w:val="16"/>
                <w:szCs w:val="16"/>
              </w:rPr>
            </w:pPr>
            <w:r w:rsidRPr="007855B8">
              <w:rPr>
                <w:sz w:val="16"/>
                <w:szCs w:val="16"/>
              </w:rPr>
              <w:t>33661121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Ацетилсалициловая кислота в таблетках 75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7</w:t>
            </w:r>
            <w:r>
              <w:rPr>
                <w:rStyle w:val="tlid-translation"/>
                <w:sz w:val="16"/>
                <w:szCs w:val="16"/>
              </w:rPr>
              <w:t>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5</w:t>
            </w:r>
            <w:r w:rsidRPr="00D863DC">
              <w:rPr>
                <w:rFonts w:ascii="Calibri" w:hAnsi="Calibri" w:cs="Calibri"/>
                <w:sz w:val="16"/>
                <w:szCs w:val="16"/>
              </w:rPr>
              <w:t>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7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24</w:t>
            </w:r>
          </w:p>
        </w:tc>
        <w:tc>
          <w:tcPr>
            <w:tcW w:w="964" w:type="dxa"/>
          </w:tcPr>
          <w:p w:rsidR="007A13C6" w:rsidRPr="007855B8" w:rsidRDefault="007A13C6" w:rsidP="006A4E1F">
            <w:pPr>
              <w:rPr>
                <w:sz w:val="16"/>
                <w:szCs w:val="16"/>
              </w:rPr>
            </w:pPr>
            <w:r w:rsidRPr="007855B8">
              <w:rPr>
                <w:sz w:val="16"/>
                <w:szCs w:val="16"/>
              </w:rPr>
              <w:t>33661121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Ацетилсалициловая кислота в таблетках по 100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25</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33691140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Ацетилцистеин в таблетках 200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57"/>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26</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33691140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 Ацетилцистеина Таблетки 600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60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widowControl w:val="0"/>
              <w:spacing w:after="120"/>
              <w:jc w:val="center"/>
              <w:rPr>
                <w:rFonts w:ascii="GHEA Grapalat" w:hAnsi="GHEA Grapalat"/>
                <w:sz w:val="16"/>
                <w:szCs w:val="16"/>
                <w:lang w:val="en-US"/>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27</w:t>
            </w:r>
          </w:p>
        </w:tc>
        <w:tc>
          <w:tcPr>
            <w:tcW w:w="964" w:type="dxa"/>
          </w:tcPr>
          <w:p w:rsidR="007A13C6" w:rsidRPr="007855B8" w:rsidRDefault="007A13C6" w:rsidP="006A4E1F">
            <w:pPr>
              <w:rPr>
                <w:rFonts w:ascii="Calibri" w:hAnsi="Calibri" w:cs="Calibri"/>
                <w:color w:val="000000"/>
                <w:sz w:val="16"/>
                <w:szCs w:val="16"/>
              </w:rPr>
            </w:pPr>
            <w:r w:rsidRPr="007855B8">
              <w:rPr>
                <w:sz w:val="16"/>
                <w:szCs w:val="16"/>
              </w:rPr>
              <w:t>33661151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Ацикловир таблетка 200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28</w:t>
            </w:r>
          </w:p>
        </w:tc>
        <w:tc>
          <w:tcPr>
            <w:tcW w:w="964" w:type="dxa"/>
          </w:tcPr>
          <w:p w:rsidR="007A13C6" w:rsidRPr="007855B8" w:rsidRDefault="007A13C6" w:rsidP="006A4E1F">
            <w:pPr>
              <w:rPr>
                <w:rFonts w:ascii="Calibri" w:hAnsi="Calibri" w:cs="Calibri"/>
                <w:color w:val="000000"/>
                <w:sz w:val="16"/>
                <w:szCs w:val="16"/>
              </w:rPr>
            </w:pPr>
            <w:r w:rsidRPr="007855B8">
              <w:rPr>
                <w:sz w:val="16"/>
                <w:szCs w:val="16"/>
              </w:rPr>
              <w:t>33661151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Ацикловир таблетка 400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29</w:t>
            </w:r>
          </w:p>
        </w:tc>
        <w:tc>
          <w:tcPr>
            <w:tcW w:w="964" w:type="dxa"/>
          </w:tcPr>
          <w:p w:rsidR="007A13C6" w:rsidRPr="007855B8" w:rsidRDefault="007A13C6" w:rsidP="006A4E1F">
            <w:pPr>
              <w:rPr>
                <w:rFonts w:ascii="Calibri" w:hAnsi="Calibri" w:cs="Calibri"/>
                <w:color w:val="000000"/>
                <w:sz w:val="16"/>
                <w:szCs w:val="16"/>
              </w:rPr>
            </w:pPr>
            <w:r w:rsidRPr="007855B8">
              <w:rPr>
                <w:sz w:val="16"/>
                <w:szCs w:val="16"/>
              </w:rPr>
              <w:t>33661121</w:t>
            </w:r>
          </w:p>
        </w:tc>
        <w:tc>
          <w:tcPr>
            <w:tcW w:w="1428" w:type="dxa"/>
          </w:tcPr>
          <w:p w:rsidR="007A13C6" w:rsidRPr="007855B8" w:rsidRDefault="007A13C6" w:rsidP="006A4E1F">
            <w:pPr>
              <w:rPr>
                <w:rFonts w:ascii="GHEA Grapalat" w:hAnsi="GHEA Grapalat" w:cs="Calibri"/>
                <w:color w:val="000000"/>
                <w:sz w:val="16"/>
                <w:szCs w:val="16"/>
                <w:lang w:val="en-US"/>
              </w:rPr>
            </w:pPr>
            <w:r w:rsidRPr="007855B8">
              <w:rPr>
                <w:rFonts w:ascii="GHEA Grapalat" w:hAnsi="GHEA Grapalat" w:cs="Calibri"/>
                <w:color w:val="000000"/>
                <w:sz w:val="16"/>
                <w:szCs w:val="16"/>
                <w:lang w:val="en-US"/>
              </w:rPr>
              <w:t>Ацетилсалициловая кислота 500 мг таблетка</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50</w:t>
            </w:r>
            <w:r w:rsidRPr="007855B8">
              <w:rPr>
                <w:rStyle w:val="tlid-translation"/>
                <w:sz w:val="16"/>
                <w:szCs w:val="16"/>
              </w:rPr>
              <w:t xml:space="preserve">0 мг 1. Приобретение квалификационных данных, размер - таблетка. 2. Безопасность - наличие на момент доставки * (см. </w:t>
            </w:r>
            <w:r w:rsidRPr="007855B8">
              <w:rPr>
                <w:rStyle w:val="tlid-translation"/>
                <w:sz w:val="16"/>
                <w:szCs w:val="16"/>
              </w:rPr>
              <w:lastRenderedPageBreak/>
              <w:t>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lastRenderedPageBreak/>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30</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33611350</w:t>
            </w:r>
          </w:p>
        </w:tc>
        <w:tc>
          <w:tcPr>
            <w:tcW w:w="1428"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Аскорбиновая кислота 500 мг таблетка</w:t>
            </w:r>
          </w:p>
          <w:p w:rsidR="007A13C6" w:rsidRPr="007855B8" w:rsidRDefault="007A13C6" w:rsidP="006A4E1F">
            <w:pPr>
              <w:rPr>
                <w:rFonts w:ascii="GHEA Grapalat" w:hAnsi="GHEA Grapalat" w:cs="Calibri"/>
                <w:color w:val="000000"/>
                <w:sz w:val="16"/>
                <w:szCs w:val="16"/>
              </w:rPr>
            </w:pP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31</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color w:val="000000"/>
                <w:sz w:val="16"/>
                <w:szCs w:val="16"/>
              </w:rPr>
            </w:pPr>
            <w:r w:rsidRPr="007855B8">
              <w:rPr>
                <w:color w:val="000000"/>
                <w:sz w:val="16"/>
                <w:szCs w:val="16"/>
              </w:rPr>
              <w:t>Бисопролол + амлодипин таблетка 5 мг + 5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5 мг + 5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32</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color w:val="000000"/>
                <w:sz w:val="16"/>
                <w:szCs w:val="16"/>
              </w:rPr>
            </w:pPr>
            <w:r w:rsidRPr="007855B8">
              <w:rPr>
                <w:color w:val="000000"/>
                <w:sz w:val="16"/>
                <w:szCs w:val="16"/>
              </w:rPr>
              <w:t> Бисопролол + амлодипин таблетка 5 мг + 10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5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33</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color w:val="000000"/>
                <w:sz w:val="16"/>
                <w:szCs w:val="16"/>
              </w:rPr>
            </w:pPr>
            <w:r w:rsidRPr="007855B8">
              <w:rPr>
                <w:color w:val="000000"/>
                <w:sz w:val="16"/>
                <w:szCs w:val="16"/>
              </w:rPr>
              <w:t> Бисопролол + амлодипин таблетка 10 мг + 5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10 мг + 5 мг;</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34</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color w:val="000000"/>
                <w:sz w:val="16"/>
                <w:szCs w:val="16"/>
              </w:rPr>
            </w:pPr>
            <w:r w:rsidRPr="007855B8">
              <w:rPr>
                <w:color w:val="000000"/>
                <w:sz w:val="16"/>
                <w:szCs w:val="16"/>
              </w:rPr>
              <w:t> Бисопролол + амлодипин таблетка 10 мг + 10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таблетка,</w:t>
            </w:r>
            <w:r w:rsidRPr="007855B8">
              <w:rPr>
                <w:color w:val="000000"/>
                <w:sz w:val="16"/>
                <w:szCs w:val="16"/>
              </w:rPr>
              <w:t xml:space="preserve"> 10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35</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color w:val="000000"/>
                <w:sz w:val="16"/>
                <w:szCs w:val="16"/>
              </w:rPr>
            </w:pPr>
            <w:r w:rsidRPr="007855B8">
              <w:rPr>
                <w:color w:val="000000"/>
                <w:sz w:val="16"/>
                <w:szCs w:val="16"/>
              </w:rPr>
              <w:t xml:space="preserve"> Бисопролол + таблетка </w:t>
            </w:r>
            <w:r w:rsidRPr="007855B8">
              <w:rPr>
                <w:color w:val="000000"/>
                <w:sz w:val="16"/>
                <w:szCs w:val="16"/>
              </w:rPr>
              <w:lastRenderedPageBreak/>
              <w:t>периндоприла, 5 мг + 5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lastRenderedPageBreak/>
              <w:t xml:space="preserve">таблетка, </w:t>
            </w:r>
            <w:r w:rsidRPr="007855B8">
              <w:rPr>
                <w:color w:val="000000"/>
                <w:sz w:val="16"/>
                <w:szCs w:val="16"/>
              </w:rPr>
              <w:t>5 мг + 5 мг</w:t>
            </w:r>
            <w:r w:rsidRPr="007855B8">
              <w:rPr>
                <w:rStyle w:val="tlid-translation"/>
                <w:sz w:val="16"/>
                <w:szCs w:val="16"/>
              </w:rPr>
              <w:t xml:space="preserve"> 1. Приобретение </w:t>
            </w:r>
            <w:r w:rsidRPr="007855B8">
              <w:rPr>
                <w:rStyle w:val="tlid-translation"/>
                <w:sz w:val="16"/>
                <w:szCs w:val="16"/>
              </w:rPr>
              <w:lastRenderedPageBreak/>
              <w:t>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с</w:t>
            </w:r>
            <w:r>
              <w:rPr>
                <w:rStyle w:val="tlid-translation"/>
                <w:sz w:val="16"/>
                <w:szCs w:val="16"/>
              </w:rPr>
              <w:lastRenderedPageBreak/>
              <w:t xml:space="preserve">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250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72"/>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36</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color w:val="000000"/>
                <w:sz w:val="16"/>
                <w:szCs w:val="16"/>
              </w:rPr>
            </w:pPr>
            <w:r w:rsidRPr="007855B8">
              <w:rPr>
                <w:color w:val="000000"/>
                <w:sz w:val="16"/>
                <w:szCs w:val="16"/>
              </w:rPr>
              <w:t> Бисопролол + таблетка периндоприла, 5 мг + 10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5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37</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33691127</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Бензилбензоат молока 200 мг / мл</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молока 200 мг /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38</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33651114</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Бензилпенициллин раствор для инъекций в порошке 1000000 мм</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раствор для инъекций в порошке 1000000 мм</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39</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33621720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Бисопролол таблетка 2,5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1B7671">
              <w:rPr>
                <w:rStyle w:val="tlid-translation"/>
                <w:sz w:val="16"/>
                <w:szCs w:val="16"/>
              </w:rPr>
              <w:t>,</w:t>
            </w:r>
            <w:r>
              <w:rPr>
                <w:rStyle w:val="tlid-translation"/>
                <w:sz w:val="16"/>
                <w:szCs w:val="16"/>
              </w:rPr>
              <w:t>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40</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Бисопролол таблетка 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w:t>
            </w:r>
            <w:r w:rsidRPr="007855B8">
              <w:rPr>
                <w:rStyle w:val="tlid-translation"/>
                <w:sz w:val="16"/>
                <w:szCs w:val="16"/>
              </w:rPr>
              <w:lastRenderedPageBreak/>
              <w:t>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w:t>
            </w:r>
            <w:r w:rsidRPr="00667ADD">
              <w:rPr>
                <w:rStyle w:val="tlid-translation"/>
                <w:sz w:val="16"/>
                <w:szCs w:val="16"/>
              </w:rPr>
              <w:lastRenderedPageBreak/>
              <w:t>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1000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41</w:t>
            </w:r>
          </w:p>
        </w:tc>
        <w:tc>
          <w:tcPr>
            <w:tcW w:w="964" w:type="dxa"/>
          </w:tcPr>
          <w:p w:rsidR="007A13C6" w:rsidRPr="007855B8" w:rsidRDefault="007A13C6" w:rsidP="006A4E1F">
            <w:pPr>
              <w:rPr>
                <w:sz w:val="16"/>
                <w:szCs w:val="16"/>
              </w:rPr>
            </w:pPr>
            <w:r w:rsidRPr="007855B8">
              <w:rPr>
                <w:sz w:val="16"/>
                <w:szCs w:val="16"/>
              </w:rPr>
              <w:t>33621720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Бисопролол 10 мг таблетка</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42</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33621360</w:t>
            </w:r>
          </w:p>
        </w:tc>
        <w:tc>
          <w:tcPr>
            <w:tcW w:w="1428" w:type="dxa"/>
          </w:tcPr>
          <w:p w:rsidR="007A13C6" w:rsidRPr="007855B8" w:rsidRDefault="007A13C6" w:rsidP="006A4E1F">
            <w:pPr>
              <w:rPr>
                <w:rFonts w:ascii="GHEA Grapalat" w:hAnsi="GHEA Grapalat" w:cs="Calibri"/>
                <w:color w:val="000000"/>
                <w:sz w:val="16"/>
                <w:szCs w:val="16"/>
              </w:rPr>
            </w:pPr>
            <w:proofErr w:type="gramStart"/>
            <w:r w:rsidRPr="007855B8">
              <w:rPr>
                <w:rFonts w:ascii="GHEA Grapalat" w:hAnsi="GHEA Grapalat" w:cs="Calibri"/>
                <w:color w:val="000000"/>
                <w:sz w:val="16"/>
                <w:szCs w:val="16"/>
              </w:rPr>
              <w:t>Глицерил тринитрат таблетки 0,5 мг (сублингвальн</w:t>
            </w:r>
            <w:proofErr w:type="gramEnd"/>
          </w:p>
        </w:tc>
        <w:tc>
          <w:tcPr>
            <w:tcW w:w="2410" w:type="dxa"/>
            <w:gridSpan w:val="3"/>
          </w:tcPr>
          <w:p w:rsidR="007A13C6" w:rsidRPr="00373FFE" w:rsidRDefault="007A13C6" w:rsidP="006A4E1F">
            <w:pPr>
              <w:rPr>
                <w:rStyle w:val="tlid-translation"/>
                <w:sz w:val="16"/>
                <w:szCs w:val="16"/>
              </w:rPr>
            </w:pPr>
            <w:proofErr w:type="gramStart"/>
            <w:r w:rsidRPr="007855B8">
              <w:rPr>
                <w:rStyle w:val="tlid-translation"/>
                <w:sz w:val="16"/>
                <w:szCs w:val="16"/>
              </w:rPr>
              <w:t xml:space="preserve">таблетка, </w:t>
            </w:r>
            <w:r w:rsidRPr="007855B8">
              <w:rPr>
                <w:rFonts w:ascii="GHEA Grapalat" w:hAnsi="GHEA Grapalat" w:cs="Calibri"/>
                <w:color w:val="000000"/>
                <w:sz w:val="16"/>
                <w:szCs w:val="16"/>
              </w:rPr>
              <w:t>0,5 мг (сублингвальн</w:t>
            </w:r>
            <w:r w:rsidRPr="007855B8">
              <w:rPr>
                <w:rStyle w:val="tlid-translation"/>
                <w:sz w:val="16"/>
                <w:szCs w:val="16"/>
              </w:rPr>
              <w:t xml:space="preserve"> 1.</w:t>
            </w:r>
            <w:proofErr w:type="gramEnd"/>
            <w:r w:rsidRPr="007855B8">
              <w:rPr>
                <w:rStyle w:val="tlid-translation"/>
                <w:sz w:val="16"/>
                <w:szCs w:val="16"/>
              </w:rPr>
              <w:t xml:space="preserve">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43</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33651127</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Доксициклин 100 мг капсула</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100 мг капсула</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44</w:t>
            </w:r>
          </w:p>
        </w:tc>
        <w:tc>
          <w:tcPr>
            <w:tcW w:w="964" w:type="dxa"/>
          </w:tcPr>
          <w:p w:rsidR="007A13C6" w:rsidRPr="007855B8" w:rsidRDefault="007A13C6" w:rsidP="006A4E1F">
            <w:pPr>
              <w:rPr>
                <w:sz w:val="16"/>
                <w:szCs w:val="16"/>
              </w:rPr>
            </w:pPr>
            <w:r w:rsidRPr="007855B8">
              <w:rPr>
                <w:sz w:val="16"/>
                <w:szCs w:val="16"/>
              </w:rPr>
              <w:t>33641413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Дексаметазон для инъекций 4 мг / мл</w:t>
            </w:r>
          </w:p>
        </w:tc>
        <w:tc>
          <w:tcPr>
            <w:tcW w:w="2410" w:type="dxa"/>
            <w:gridSpan w:val="3"/>
          </w:tcPr>
          <w:p w:rsidR="007A13C6" w:rsidRPr="00373FFE" w:rsidRDefault="007A13C6" w:rsidP="006A4E1F">
            <w:pPr>
              <w:rPr>
                <w:rStyle w:val="tlid-translation"/>
                <w:sz w:val="16"/>
                <w:szCs w:val="16"/>
              </w:rPr>
            </w:pPr>
            <w:r w:rsidRPr="001B7671">
              <w:rPr>
                <w:rStyle w:val="tlid-translation"/>
                <w:sz w:val="16"/>
                <w:szCs w:val="16"/>
              </w:rPr>
              <w:t>ампула</w:t>
            </w:r>
            <w:r w:rsidRPr="007855B8">
              <w:rPr>
                <w:rStyle w:val="tlid-translation"/>
                <w:sz w:val="16"/>
                <w:szCs w:val="16"/>
              </w:rPr>
              <w:t xml:space="preserve">, </w:t>
            </w:r>
            <w:r w:rsidRPr="007855B8">
              <w:rPr>
                <w:rFonts w:ascii="GHEA Grapalat" w:hAnsi="GHEA Grapalat" w:cs="Calibri"/>
                <w:color w:val="000000"/>
                <w:sz w:val="16"/>
                <w:szCs w:val="16"/>
              </w:rPr>
              <w:t>4 мг /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45</w:t>
            </w:r>
          </w:p>
        </w:tc>
        <w:tc>
          <w:tcPr>
            <w:tcW w:w="964" w:type="dxa"/>
          </w:tcPr>
          <w:p w:rsidR="007A13C6" w:rsidRPr="007855B8" w:rsidRDefault="007A13C6" w:rsidP="006A4E1F">
            <w:pPr>
              <w:rPr>
                <w:sz w:val="16"/>
                <w:szCs w:val="16"/>
              </w:rPr>
            </w:pPr>
            <w:r w:rsidRPr="007855B8">
              <w:rPr>
                <w:sz w:val="16"/>
                <w:szCs w:val="16"/>
              </w:rPr>
              <w:t>33641413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Дексаметазон 0,5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0,5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46</w:t>
            </w:r>
          </w:p>
        </w:tc>
        <w:tc>
          <w:tcPr>
            <w:tcW w:w="964" w:type="dxa"/>
          </w:tcPr>
          <w:p w:rsidR="007A13C6" w:rsidRPr="007855B8" w:rsidRDefault="007A13C6" w:rsidP="006A4E1F">
            <w:pPr>
              <w:rPr>
                <w:sz w:val="16"/>
                <w:szCs w:val="16"/>
              </w:rPr>
            </w:pPr>
            <w:r w:rsidRPr="007855B8">
              <w:rPr>
                <w:sz w:val="16"/>
                <w:szCs w:val="16"/>
              </w:rPr>
              <w:t>33641413</w:t>
            </w:r>
          </w:p>
        </w:tc>
        <w:tc>
          <w:tcPr>
            <w:tcW w:w="1428" w:type="dxa"/>
          </w:tcPr>
          <w:p w:rsidR="007A13C6" w:rsidRPr="00FE4C84" w:rsidRDefault="007A13C6" w:rsidP="006A4E1F">
            <w:pPr>
              <w:rPr>
                <w:rFonts w:ascii="GHEA Grapalat" w:hAnsi="GHEA Grapalat" w:cs="Calibri"/>
                <w:color w:val="000000"/>
                <w:sz w:val="16"/>
                <w:szCs w:val="16"/>
                <w:lang w:val="en-US"/>
              </w:rPr>
            </w:pPr>
            <w:r w:rsidRPr="007855B8">
              <w:rPr>
                <w:rFonts w:ascii="GHEA Grapalat" w:hAnsi="GHEA Grapalat" w:cs="Calibri"/>
                <w:color w:val="000000"/>
                <w:sz w:val="16"/>
                <w:szCs w:val="16"/>
              </w:rPr>
              <w:t xml:space="preserve">Дексаметазон </w:t>
            </w:r>
            <w:r w:rsidRPr="007855B8">
              <w:rPr>
                <w:rStyle w:val="tlid-translation"/>
                <w:sz w:val="16"/>
                <w:szCs w:val="16"/>
              </w:rPr>
              <w:t>Глазные капли</w:t>
            </w:r>
            <w:r w:rsidRPr="007855B8">
              <w:rPr>
                <w:rFonts w:ascii="GHEA Grapalat" w:hAnsi="GHEA Grapalat" w:cs="Calibri"/>
                <w:color w:val="000000"/>
                <w:sz w:val="16"/>
                <w:szCs w:val="16"/>
              </w:rPr>
              <w:t xml:space="preserve"> 0,1%</w:t>
            </w:r>
            <w:r>
              <w:rPr>
                <w:rFonts w:ascii="GHEA Grapalat" w:hAnsi="GHEA Grapalat" w:cs="Calibri"/>
                <w:color w:val="000000"/>
                <w:sz w:val="16"/>
                <w:szCs w:val="16"/>
                <w:lang w:val="en-US"/>
              </w:rPr>
              <w:t xml:space="preserve"> мл</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Глазные капли</w:t>
            </w:r>
            <w:r w:rsidRPr="007855B8">
              <w:rPr>
                <w:rFonts w:ascii="GHEA Grapalat" w:hAnsi="GHEA Grapalat" w:cs="Calibri"/>
                <w:color w:val="000000"/>
                <w:sz w:val="16"/>
                <w:szCs w:val="16"/>
              </w:rPr>
              <w:t xml:space="preserve"> 0,1%</w:t>
            </w:r>
            <w:r w:rsidRPr="001B7671">
              <w:rPr>
                <w:rFonts w:ascii="GHEA Grapalat" w:hAnsi="GHEA Grapalat" w:cs="Calibri"/>
                <w:color w:val="000000"/>
                <w:sz w:val="16"/>
                <w:szCs w:val="16"/>
              </w:rPr>
              <w:t xml:space="preserve"> мл</w:t>
            </w:r>
            <w:proofErr w:type="gramStart"/>
            <w:r w:rsidRPr="007855B8">
              <w:rPr>
                <w:rStyle w:val="tlid-translation"/>
                <w:sz w:val="16"/>
                <w:szCs w:val="16"/>
              </w:rPr>
              <w:t>1</w:t>
            </w:r>
            <w:proofErr w:type="gramEnd"/>
            <w:r w:rsidRPr="007855B8">
              <w:rPr>
                <w:rStyle w:val="tlid-translation"/>
                <w:sz w:val="16"/>
                <w:szCs w:val="16"/>
              </w:rPr>
              <w:t xml:space="preserve">. Приобретение квалификационных данных, </w:t>
            </w:r>
            <w:r w:rsidRPr="007855B8">
              <w:rPr>
                <w:rStyle w:val="tlid-translation"/>
                <w:sz w:val="16"/>
                <w:szCs w:val="16"/>
              </w:rPr>
              <w:lastRenderedPageBreak/>
              <w:t>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lastRenderedPageBreak/>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w:t>
            </w:r>
            <w:r>
              <w:rPr>
                <w:rStyle w:val="tlid-translation"/>
                <w:sz w:val="16"/>
                <w:szCs w:val="16"/>
              </w:rPr>
              <w:lastRenderedPageBreak/>
              <w:t xml:space="preserve">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47</w:t>
            </w:r>
          </w:p>
        </w:tc>
        <w:tc>
          <w:tcPr>
            <w:tcW w:w="964"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33621380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Дигоксин таблетка 6,25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6,25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48</w:t>
            </w:r>
          </w:p>
        </w:tc>
        <w:tc>
          <w:tcPr>
            <w:tcW w:w="964" w:type="dxa"/>
          </w:tcPr>
          <w:p w:rsidR="007A13C6" w:rsidRPr="007855B8" w:rsidRDefault="007A13C6" w:rsidP="006A4E1F">
            <w:pPr>
              <w:rPr>
                <w:sz w:val="16"/>
                <w:szCs w:val="16"/>
              </w:rPr>
            </w:pPr>
            <w:r w:rsidRPr="007855B8">
              <w:rPr>
                <w:sz w:val="16"/>
                <w:szCs w:val="16"/>
              </w:rPr>
              <w:t>33631310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Диклофенак 50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rFonts w:ascii="GHEA Grapalat" w:hAnsi="GHEA Grapalat"/>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700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6"/>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49</w:t>
            </w:r>
          </w:p>
        </w:tc>
        <w:tc>
          <w:tcPr>
            <w:tcW w:w="964" w:type="dxa"/>
          </w:tcPr>
          <w:p w:rsidR="007A13C6" w:rsidRPr="007855B8" w:rsidRDefault="007A13C6" w:rsidP="006A4E1F">
            <w:pPr>
              <w:rPr>
                <w:sz w:val="16"/>
                <w:szCs w:val="16"/>
              </w:rPr>
            </w:pPr>
            <w:r w:rsidRPr="007855B8">
              <w:rPr>
                <w:sz w:val="16"/>
                <w:szCs w:val="16"/>
              </w:rPr>
              <w:t>33631310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Диклофенак 25 мг / мл ампулы</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25 мг / мл ампулы</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5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50</w:t>
            </w:r>
          </w:p>
        </w:tc>
        <w:tc>
          <w:tcPr>
            <w:tcW w:w="964" w:type="dxa"/>
          </w:tcPr>
          <w:p w:rsidR="007A13C6" w:rsidRPr="007855B8" w:rsidRDefault="007A13C6" w:rsidP="006A4E1F">
            <w:pPr>
              <w:rPr>
                <w:sz w:val="16"/>
                <w:szCs w:val="16"/>
              </w:rPr>
            </w:pPr>
            <w:r w:rsidRPr="007855B8">
              <w:rPr>
                <w:sz w:val="16"/>
                <w:szCs w:val="16"/>
              </w:rPr>
              <w:t>33631310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Диклофенак 1% гель</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1% гель</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Гр</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75</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51</w:t>
            </w:r>
          </w:p>
        </w:tc>
        <w:tc>
          <w:tcPr>
            <w:tcW w:w="964" w:type="dxa"/>
          </w:tcPr>
          <w:p w:rsidR="007A13C6" w:rsidRPr="007855B8" w:rsidRDefault="007A13C6" w:rsidP="006A4E1F">
            <w:pPr>
              <w:rPr>
                <w:sz w:val="16"/>
                <w:szCs w:val="16"/>
              </w:rPr>
            </w:pPr>
            <w:r w:rsidRPr="007855B8">
              <w:rPr>
                <w:sz w:val="16"/>
                <w:szCs w:val="16"/>
              </w:rPr>
              <w:t>33631310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Диклофенак 5% гель</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5% гель</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гр</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75</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52</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33671130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Димедрол таблетка 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53</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33671130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Димедрол раствор для инъекций 10 мг / мл</w:t>
            </w:r>
          </w:p>
        </w:tc>
        <w:tc>
          <w:tcPr>
            <w:tcW w:w="2410" w:type="dxa"/>
            <w:gridSpan w:val="3"/>
          </w:tcPr>
          <w:p w:rsidR="007A13C6" w:rsidRPr="00373FFE" w:rsidRDefault="007A13C6" w:rsidP="006A4E1F">
            <w:pPr>
              <w:rPr>
                <w:rStyle w:val="tlid-translation"/>
                <w:sz w:val="16"/>
                <w:szCs w:val="16"/>
              </w:rPr>
            </w:pPr>
            <w:r w:rsidRPr="001B7671">
              <w:rPr>
                <w:rFonts w:ascii="GHEA Grapalat" w:hAnsi="GHEA Grapalat" w:cs="Calibri"/>
                <w:color w:val="000000"/>
                <w:sz w:val="16"/>
                <w:szCs w:val="16"/>
              </w:rPr>
              <w:t xml:space="preserve">Ампулы </w:t>
            </w:r>
            <w:r w:rsidRPr="007855B8">
              <w:rPr>
                <w:rFonts w:ascii="GHEA Grapalat" w:hAnsi="GHEA Grapalat" w:cs="Calibri"/>
                <w:color w:val="000000"/>
                <w:sz w:val="16"/>
                <w:szCs w:val="16"/>
              </w:rPr>
              <w:t>10 мг /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54</w:t>
            </w:r>
          </w:p>
        </w:tc>
        <w:tc>
          <w:tcPr>
            <w:tcW w:w="964" w:type="dxa"/>
          </w:tcPr>
          <w:p w:rsidR="007A13C6" w:rsidRPr="007855B8" w:rsidRDefault="007A13C6" w:rsidP="006A4E1F">
            <w:pPr>
              <w:rPr>
                <w:sz w:val="16"/>
                <w:szCs w:val="16"/>
              </w:rPr>
            </w:pPr>
            <w:r w:rsidRPr="007855B8">
              <w:rPr>
                <w:sz w:val="16"/>
                <w:szCs w:val="16"/>
              </w:rPr>
              <w:t>33611170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Дротаверин 40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55</w:t>
            </w:r>
          </w:p>
        </w:tc>
        <w:tc>
          <w:tcPr>
            <w:tcW w:w="964" w:type="dxa"/>
          </w:tcPr>
          <w:p w:rsidR="007A13C6" w:rsidRPr="007855B8" w:rsidRDefault="007A13C6" w:rsidP="006A4E1F">
            <w:pPr>
              <w:rPr>
                <w:sz w:val="16"/>
                <w:szCs w:val="16"/>
              </w:rPr>
            </w:pPr>
            <w:r w:rsidRPr="007855B8">
              <w:rPr>
                <w:sz w:val="16"/>
                <w:szCs w:val="16"/>
              </w:rPr>
              <w:t>33611170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Дротаверин Таблетка  80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8</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50</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56</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33611170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 Дротаверин 20 мг / мл  раствор для инъекций</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20 мг / мл  раствор для инъекций</w:t>
            </w:r>
            <w:r w:rsidRPr="007855B8">
              <w:rPr>
                <w:rStyle w:val="tlid-translation"/>
                <w:sz w:val="16"/>
                <w:szCs w:val="16"/>
              </w:rPr>
              <w:t xml:space="preserve"> </w:t>
            </w:r>
            <w:r w:rsidRPr="00FE4C84">
              <w:rPr>
                <w:rStyle w:val="tlid-translation"/>
                <w:sz w:val="16"/>
                <w:szCs w:val="16"/>
              </w:rPr>
              <w:t>ампулы</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3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57</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33621210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 xml:space="preserve">Железосодержащий раствор для внутреннего применения, 50 </w:t>
            </w:r>
            <w:r w:rsidRPr="007855B8">
              <w:rPr>
                <w:rFonts w:ascii="Sylfaen" w:hAnsi="Sylfaen" w:cs="Calibri"/>
                <w:color w:val="000000"/>
                <w:sz w:val="16"/>
                <w:szCs w:val="16"/>
              </w:rPr>
              <w:lastRenderedPageBreak/>
              <w:t>мг / 5 мл</w:t>
            </w:r>
          </w:p>
        </w:tc>
        <w:tc>
          <w:tcPr>
            <w:tcW w:w="2410" w:type="dxa"/>
            <w:gridSpan w:val="3"/>
          </w:tcPr>
          <w:p w:rsidR="007A13C6" w:rsidRPr="00373FFE" w:rsidRDefault="007A13C6" w:rsidP="006A4E1F">
            <w:pPr>
              <w:rPr>
                <w:rStyle w:val="tlid-translation"/>
                <w:sz w:val="16"/>
                <w:szCs w:val="16"/>
              </w:rPr>
            </w:pPr>
            <w:r w:rsidRPr="007855B8">
              <w:rPr>
                <w:rFonts w:ascii="Sylfaen" w:hAnsi="Sylfaen" w:cs="Calibri"/>
                <w:color w:val="000000"/>
                <w:sz w:val="16"/>
                <w:szCs w:val="16"/>
              </w:rPr>
              <w:lastRenderedPageBreak/>
              <w:t>раствор для внутреннего применения, 50 мг / 5 мл</w:t>
            </w:r>
            <w:r w:rsidRPr="007855B8">
              <w:rPr>
                <w:rStyle w:val="tlid-translation"/>
                <w:sz w:val="16"/>
                <w:szCs w:val="16"/>
              </w:rPr>
              <w:t xml:space="preserve"> 1. Приобретение квалификационных данных, размер - таблетка. 2. </w:t>
            </w:r>
            <w:r w:rsidRPr="007855B8">
              <w:rPr>
                <w:rStyle w:val="tlid-translation"/>
                <w:sz w:val="16"/>
                <w:szCs w:val="16"/>
              </w:rPr>
              <w:lastRenderedPageBreak/>
              <w:t>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lastRenderedPageBreak/>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lastRenderedPageBreak/>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13</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58</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33620000</w:t>
            </w:r>
          </w:p>
          <w:p w:rsidR="007A13C6" w:rsidRPr="007855B8" w:rsidRDefault="007A13C6" w:rsidP="006A4E1F">
            <w:pPr>
              <w:rPr>
                <w:rFonts w:ascii="Calibri" w:hAnsi="Calibri" w:cs="Calibri"/>
                <w:sz w:val="16"/>
                <w:szCs w:val="16"/>
              </w:rPr>
            </w:pP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Сульфат железа, таблетка фолата 80 мг + 0,35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rFonts w:ascii="GHEA Grapalat" w:hAnsi="GHEA Grapalat" w:cs="Calibri"/>
                <w:color w:val="000000"/>
                <w:sz w:val="16"/>
                <w:szCs w:val="16"/>
              </w:rPr>
              <w:t>80 мг + 0,35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65</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59</w:t>
            </w:r>
          </w:p>
        </w:tc>
        <w:tc>
          <w:tcPr>
            <w:tcW w:w="964" w:type="dxa"/>
          </w:tcPr>
          <w:p w:rsidR="007A13C6" w:rsidRPr="007855B8" w:rsidRDefault="007A13C6" w:rsidP="006A4E1F">
            <w:pPr>
              <w:rPr>
                <w:sz w:val="16"/>
                <w:szCs w:val="16"/>
              </w:rPr>
            </w:pPr>
            <w:r w:rsidRPr="007855B8">
              <w:rPr>
                <w:sz w:val="16"/>
                <w:szCs w:val="16"/>
              </w:rPr>
              <w:t>33621760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Эналаприл таблетка 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60</w:t>
            </w:r>
          </w:p>
        </w:tc>
        <w:tc>
          <w:tcPr>
            <w:tcW w:w="964" w:type="dxa"/>
          </w:tcPr>
          <w:p w:rsidR="007A13C6" w:rsidRPr="007855B8" w:rsidRDefault="007A13C6" w:rsidP="006A4E1F">
            <w:pPr>
              <w:rPr>
                <w:sz w:val="16"/>
                <w:szCs w:val="16"/>
              </w:rPr>
            </w:pPr>
            <w:r w:rsidRPr="007855B8">
              <w:rPr>
                <w:sz w:val="16"/>
                <w:szCs w:val="16"/>
              </w:rPr>
              <w:t>33621760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Эналаприл 10 мг таблетки</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1600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61</w:t>
            </w:r>
          </w:p>
        </w:tc>
        <w:tc>
          <w:tcPr>
            <w:tcW w:w="964" w:type="dxa"/>
          </w:tcPr>
          <w:p w:rsidR="007A13C6" w:rsidRPr="007855B8" w:rsidRDefault="007A13C6" w:rsidP="006A4E1F">
            <w:pPr>
              <w:rPr>
                <w:sz w:val="16"/>
                <w:szCs w:val="16"/>
              </w:rPr>
            </w:pPr>
            <w:r w:rsidRPr="007855B8">
              <w:rPr>
                <w:sz w:val="16"/>
                <w:szCs w:val="16"/>
              </w:rPr>
              <w:t>33621760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Эналаприл 20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62</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33621520</w:t>
            </w:r>
          </w:p>
        </w:tc>
        <w:tc>
          <w:tcPr>
            <w:tcW w:w="1428" w:type="dxa"/>
          </w:tcPr>
          <w:p w:rsidR="007A13C6" w:rsidRPr="007855B8" w:rsidRDefault="007A13C6" w:rsidP="006A4E1F">
            <w:pPr>
              <w:rPr>
                <w:color w:val="000000"/>
                <w:sz w:val="16"/>
                <w:szCs w:val="16"/>
              </w:rPr>
            </w:pPr>
            <w:r w:rsidRPr="007855B8">
              <w:rPr>
                <w:color w:val="000000"/>
                <w:sz w:val="16"/>
                <w:szCs w:val="16"/>
              </w:rPr>
              <w:t>Эналаприл + гидрохлоротиазид 10 мг + 25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10 мг + 25 мг;</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400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5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63</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33651000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Эритромицин таблетка 400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1B7671">
              <w:rPr>
                <w:rStyle w:val="tlid-translation"/>
                <w:sz w:val="16"/>
                <w:szCs w:val="16"/>
              </w:rPr>
              <w:t>400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64</w:t>
            </w:r>
          </w:p>
        </w:tc>
        <w:tc>
          <w:tcPr>
            <w:tcW w:w="964" w:type="dxa"/>
          </w:tcPr>
          <w:p w:rsidR="007A13C6" w:rsidRPr="007855B8" w:rsidRDefault="007A13C6" w:rsidP="006A4E1F">
            <w:pPr>
              <w:rPr>
                <w:sz w:val="16"/>
                <w:szCs w:val="16"/>
              </w:rPr>
            </w:pPr>
            <w:r w:rsidRPr="007855B8">
              <w:rPr>
                <w:sz w:val="16"/>
                <w:szCs w:val="16"/>
              </w:rPr>
              <w:t>33661156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Тимолол раствор (глзаные капли) 0,5%</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раствор (глзаные капли) 0,5%</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65</w:t>
            </w:r>
          </w:p>
        </w:tc>
        <w:tc>
          <w:tcPr>
            <w:tcW w:w="964" w:type="dxa"/>
          </w:tcPr>
          <w:p w:rsidR="007A13C6" w:rsidRPr="007855B8" w:rsidRDefault="007A13C6" w:rsidP="006A4E1F">
            <w:pPr>
              <w:rPr>
                <w:sz w:val="16"/>
                <w:szCs w:val="16"/>
              </w:rPr>
            </w:pPr>
            <w:r w:rsidRPr="007855B8">
              <w:rPr>
                <w:sz w:val="16"/>
                <w:szCs w:val="16"/>
              </w:rPr>
              <w:t>33661156</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Тимолол + бринзоламид глазные капли, 6,8 мг + 10 мг</w:t>
            </w:r>
          </w:p>
        </w:tc>
        <w:tc>
          <w:tcPr>
            <w:tcW w:w="2410" w:type="dxa"/>
            <w:gridSpan w:val="3"/>
          </w:tcPr>
          <w:p w:rsidR="007A13C6" w:rsidRPr="00373FFE" w:rsidRDefault="007A13C6" w:rsidP="006A4E1F">
            <w:pPr>
              <w:rPr>
                <w:rStyle w:val="tlid-translation"/>
                <w:sz w:val="16"/>
                <w:szCs w:val="16"/>
              </w:rPr>
            </w:pPr>
            <w:r w:rsidRPr="007855B8">
              <w:rPr>
                <w:rFonts w:ascii="Sylfaen" w:hAnsi="Sylfaen" w:cs="Calibri"/>
                <w:color w:val="000000"/>
                <w:sz w:val="16"/>
                <w:szCs w:val="16"/>
              </w:rPr>
              <w:t>глазные капли, 6,8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66</w:t>
            </w:r>
          </w:p>
        </w:tc>
        <w:tc>
          <w:tcPr>
            <w:tcW w:w="964" w:type="dxa"/>
          </w:tcPr>
          <w:p w:rsidR="007A13C6" w:rsidRPr="007855B8" w:rsidRDefault="007A13C6" w:rsidP="006A4E1F">
            <w:pPr>
              <w:rPr>
                <w:sz w:val="16"/>
                <w:szCs w:val="16"/>
              </w:rPr>
            </w:pPr>
            <w:r w:rsidRPr="007855B8">
              <w:rPr>
                <w:sz w:val="16"/>
                <w:szCs w:val="16"/>
              </w:rPr>
              <w:t>33631290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Ибупрофен </w:t>
            </w:r>
            <w:proofErr w:type="gramStart"/>
            <w:r w:rsidRPr="007855B8">
              <w:rPr>
                <w:rFonts w:ascii="GHEA Grapalat" w:hAnsi="GHEA Grapalat" w:cs="Calibri"/>
                <w:color w:val="000000"/>
                <w:sz w:val="16"/>
                <w:szCs w:val="16"/>
              </w:rPr>
              <w:t>таблетках</w:t>
            </w:r>
            <w:proofErr w:type="gramEnd"/>
            <w:r w:rsidRPr="007855B8">
              <w:rPr>
                <w:rFonts w:ascii="GHEA Grapalat" w:hAnsi="GHEA Grapalat" w:cs="Calibri"/>
                <w:color w:val="000000"/>
                <w:sz w:val="16"/>
                <w:szCs w:val="16"/>
              </w:rPr>
              <w:t xml:space="preserve"> 200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67</w:t>
            </w:r>
          </w:p>
        </w:tc>
        <w:tc>
          <w:tcPr>
            <w:tcW w:w="964" w:type="dxa"/>
          </w:tcPr>
          <w:p w:rsidR="007A13C6" w:rsidRPr="007855B8" w:rsidRDefault="007A13C6" w:rsidP="006A4E1F">
            <w:pPr>
              <w:rPr>
                <w:sz w:val="16"/>
                <w:szCs w:val="16"/>
              </w:rPr>
            </w:pPr>
            <w:r w:rsidRPr="007855B8">
              <w:rPr>
                <w:sz w:val="16"/>
                <w:szCs w:val="16"/>
              </w:rPr>
              <w:t>33631290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Ибупрофен </w:t>
            </w:r>
            <w:proofErr w:type="gramStart"/>
            <w:r w:rsidRPr="007855B8">
              <w:rPr>
                <w:rFonts w:ascii="GHEA Grapalat" w:hAnsi="GHEA Grapalat" w:cs="Calibri"/>
                <w:color w:val="000000"/>
                <w:sz w:val="16"/>
                <w:szCs w:val="16"/>
              </w:rPr>
              <w:t>таблетках</w:t>
            </w:r>
            <w:proofErr w:type="gramEnd"/>
            <w:r w:rsidRPr="007855B8">
              <w:rPr>
                <w:rFonts w:ascii="GHEA Grapalat" w:hAnsi="GHEA Grapalat" w:cs="Calibri"/>
                <w:color w:val="000000"/>
                <w:sz w:val="16"/>
                <w:szCs w:val="16"/>
              </w:rPr>
              <w:t xml:space="preserve"> 400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68</w:t>
            </w:r>
          </w:p>
        </w:tc>
        <w:tc>
          <w:tcPr>
            <w:tcW w:w="964" w:type="dxa"/>
          </w:tcPr>
          <w:p w:rsidR="007A13C6" w:rsidRPr="007855B8" w:rsidRDefault="007A13C6" w:rsidP="006A4E1F">
            <w:pPr>
              <w:rPr>
                <w:sz w:val="16"/>
                <w:szCs w:val="16"/>
              </w:rPr>
            </w:pPr>
            <w:r w:rsidRPr="007855B8">
              <w:rPr>
                <w:sz w:val="16"/>
                <w:szCs w:val="16"/>
              </w:rPr>
              <w:t>33631290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Ибупрофен 20мг/мл для внутреннего применения</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20мг/мл для внутреннего применения</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w:t>
            </w:r>
            <w:r w:rsidRPr="007855B8">
              <w:rPr>
                <w:rStyle w:val="tlid-translation"/>
                <w:sz w:val="16"/>
                <w:szCs w:val="16"/>
              </w:rPr>
              <w:lastRenderedPageBreak/>
              <w:t>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lastRenderedPageBreak/>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lastRenderedPageBreak/>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3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69</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33631290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Ибупрофен 40мг/мл для внутреннего применения</w:t>
            </w:r>
          </w:p>
        </w:tc>
        <w:tc>
          <w:tcPr>
            <w:tcW w:w="2410" w:type="dxa"/>
            <w:gridSpan w:val="3"/>
          </w:tcPr>
          <w:p w:rsidR="007A13C6" w:rsidRPr="00373FFE" w:rsidRDefault="007A13C6" w:rsidP="006A4E1F">
            <w:pPr>
              <w:rPr>
                <w:rStyle w:val="tlid-translation"/>
                <w:sz w:val="16"/>
                <w:szCs w:val="16"/>
              </w:rPr>
            </w:pPr>
            <w:r w:rsidRPr="00253424">
              <w:rPr>
                <w:rFonts w:ascii="GHEA Grapalat" w:hAnsi="GHEA Grapalat" w:cs="Calibri"/>
                <w:color w:val="000000"/>
                <w:sz w:val="16"/>
                <w:szCs w:val="16"/>
              </w:rPr>
              <w:t>4</w:t>
            </w:r>
            <w:r w:rsidRPr="007855B8">
              <w:rPr>
                <w:rFonts w:ascii="GHEA Grapalat" w:hAnsi="GHEA Grapalat" w:cs="Calibri"/>
                <w:color w:val="000000"/>
                <w:sz w:val="16"/>
                <w:szCs w:val="16"/>
              </w:rPr>
              <w:t>0мг/мл для внутреннего применения</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70</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33671112</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Ипратропиум бромид + Фенотерол Аэрозоль для ингаляций:, 20 мкг / доза + 50 мкг / доза,</w:t>
            </w:r>
          </w:p>
        </w:tc>
        <w:tc>
          <w:tcPr>
            <w:tcW w:w="2410" w:type="dxa"/>
            <w:gridSpan w:val="3"/>
          </w:tcPr>
          <w:p w:rsidR="007A13C6" w:rsidRPr="00373FFE" w:rsidRDefault="007A13C6" w:rsidP="006A4E1F">
            <w:pPr>
              <w:rPr>
                <w:rStyle w:val="tlid-translation"/>
                <w:sz w:val="16"/>
                <w:szCs w:val="16"/>
              </w:rPr>
            </w:pPr>
            <w:r w:rsidRPr="007855B8">
              <w:rPr>
                <w:rFonts w:ascii="Sylfaen" w:hAnsi="Sylfaen" w:cs="Calibri"/>
                <w:color w:val="000000"/>
                <w:sz w:val="16"/>
                <w:szCs w:val="16"/>
              </w:rPr>
              <w:t>Аэрозоль для ингаляций:, 20 мкг / доза + 50 мкг / доза,</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Мкг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12</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71</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33611180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Лактулозы 660 мг / мл Раствор  для внутреннего применения</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660 мг / мл Раствор  для внутреннего применения</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72</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33611000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Латанопрост глазные капли 50 мкг/мл</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глазные капли 50 мкг/мл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14</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73</w:t>
            </w:r>
          </w:p>
        </w:tc>
        <w:tc>
          <w:tcPr>
            <w:tcW w:w="964" w:type="dxa"/>
          </w:tcPr>
          <w:p w:rsidR="007A13C6" w:rsidRPr="007855B8" w:rsidRDefault="007A13C6" w:rsidP="006A4E1F">
            <w:pPr>
              <w:rPr>
                <w:sz w:val="16"/>
                <w:szCs w:val="16"/>
              </w:rPr>
            </w:pPr>
            <w:r w:rsidRPr="007855B8">
              <w:rPr>
                <w:sz w:val="16"/>
                <w:szCs w:val="16"/>
              </w:rPr>
              <w:t>33642230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Левотироксин таблетка 25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9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74</w:t>
            </w:r>
          </w:p>
        </w:tc>
        <w:tc>
          <w:tcPr>
            <w:tcW w:w="964" w:type="dxa"/>
          </w:tcPr>
          <w:p w:rsidR="007A13C6" w:rsidRPr="007855B8" w:rsidRDefault="007A13C6" w:rsidP="006A4E1F">
            <w:pPr>
              <w:rPr>
                <w:sz w:val="16"/>
                <w:szCs w:val="16"/>
              </w:rPr>
            </w:pPr>
            <w:r w:rsidRPr="007855B8">
              <w:rPr>
                <w:sz w:val="16"/>
                <w:szCs w:val="16"/>
              </w:rPr>
              <w:t>33642230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Левотироксин таблетка 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75</w:t>
            </w:r>
          </w:p>
        </w:tc>
        <w:tc>
          <w:tcPr>
            <w:tcW w:w="964" w:type="dxa"/>
          </w:tcPr>
          <w:p w:rsidR="007A13C6" w:rsidRPr="007855B8" w:rsidRDefault="007A13C6" w:rsidP="006A4E1F">
            <w:pPr>
              <w:rPr>
                <w:sz w:val="16"/>
                <w:szCs w:val="16"/>
              </w:rPr>
            </w:pPr>
            <w:r w:rsidRPr="007855B8">
              <w:rPr>
                <w:sz w:val="16"/>
                <w:szCs w:val="16"/>
              </w:rPr>
              <w:t>33642230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Левотироксин таблетка 150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w:t>
            </w:r>
            <w:r w:rsidRPr="001B7671">
              <w:rPr>
                <w:rStyle w:val="tlid-translation"/>
                <w:sz w:val="16"/>
                <w:szCs w:val="16"/>
              </w:rPr>
              <w:t>1</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76</w:t>
            </w:r>
          </w:p>
        </w:tc>
        <w:tc>
          <w:tcPr>
            <w:tcW w:w="964" w:type="dxa"/>
          </w:tcPr>
          <w:p w:rsidR="007A13C6" w:rsidRPr="007855B8" w:rsidRDefault="007A13C6" w:rsidP="006A4E1F">
            <w:pPr>
              <w:rPr>
                <w:sz w:val="16"/>
                <w:szCs w:val="16"/>
              </w:rPr>
            </w:pPr>
            <w:r w:rsidRPr="007855B8">
              <w:rPr>
                <w:sz w:val="16"/>
                <w:szCs w:val="16"/>
              </w:rPr>
              <w:t>33691203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Лозартан таблетка 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77</w:t>
            </w:r>
          </w:p>
        </w:tc>
        <w:tc>
          <w:tcPr>
            <w:tcW w:w="964" w:type="dxa"/>
          </w:tcPr>
          <w:p w:rsidR="007A13C6" w:rsidRPr="007855B8" w:rsidRDefault="007A13C6" w:rsidP="006A4E1F">
            <w:pPr>
              <w:rPr>
                <w:sz w:val="16"/>
                <w:szCs w:val="16"/>
              </w:rPr>
            </w:pPr>
            <w:r w:rsidRPr="007855B8">
              <w:rPr>
                <w:sz w:val="16"/>
                <w:szCs w:val="16"/>
              </w:rPr>
              <w:t>33691203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Лозартан таблетка 100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78</w:t>
            </w:r>
          </w:p>
        </w:tc>
        <w:tc>
          <w:tcPr>
            <w:tcW w:w="964" w:type="dxa"/>
          </w:tcPr>
          <w:p w:rsidR="007A13C6" w:rsidRPr="007855B8" w:rsidRDefault="007A13C6" w:rsidP="006A4E1F">
            <w:pPr>
              <w:rPr>
                <w:sz w:val="16"/>
                <w:szCs w:val="16"/>
              </w:rPr>
            </w:pPr>
            <w:r w:rsidRPr="007855B8">
              <w:rPr>
                <w:sz w:val="16"/>
                <w:szCs w:val="16"/>
              </w:rPr>
              <w:t>33691203</w:t>
            </w:r>
          </w:p>
        </w:tc>
        <w:tc>
          <w:tcPr>
            <w:tcW w:w="1428" w:type="dxa"/>
          </w:tcPr>
          <w:p w:rsidR="007A13C6" w:rsidRPr="007855B8" w:rsidRDefault="007A13C6" w:rsidP="006A4E1F">
            <w:pPr>
              <w:rPr>
                <w:color w:val="000000"/>
                <w:sz w:val="16"/>
                <w:szCs w:val="16"/>
              </w:rPr>
            </w:pPr>
            <w:r w:rsidRPr="007855B8">
              <w:rPr>
                <w:color w:val="000000"/>
                <w:sz w:val="16"/>
                <w:szCs w:val="16"/>
              </w:rPr>
              <w:t>Лозартан + Гидрохлоротиазид 50 мг + 12,5 мг</w:t>
            </w:r>
          </w:p>
        </w:tc>
        <w:tc>
          <w:tcPr>
            <w:tcW w:w="2410" w:type="dxa"/>
            <w:gridSpan w:val="3"/>
          </w:tcPr>
          <w:p w:rsidR="007A13C6" w:rsidRPr="00373FFE" w:rsidRDefault="007A13C6" w:rsidP="006A4E1F">
            <w:pPr>
              <w:rPr>
                <w:rStyle w:val="tlid-translation"/>
                <w:sz w:val="16"/>
                <w:szCs w:val="16"/>
              </w:rPr>
            </w:pPr>
            <w:r w:rsidRPr="007855B8">
              <w:rPr>
                <w:color w:val="000000"/>
                <w:sz w:val="16"/>
                <w:szCs w:val="16"/>
              </w:rPr>
              <w:t>50 мг + 12,5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720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79</w:t>
            </w:r>
          </w:p>
        </w:tc>
        <w:tc>
          <w:tcPr>
            <w:tcW w:w="964" w:type="dxa"/>
          </w:tcPr>
          <w:p w:rsidR="007A13C6" w:rsidRPr="007855B8" w:rsidRDefault="007A13C6" w:rsidP="006A4E1F">
            <w:pPr>
              <w:rPr>
                <w:sz w:val="16"/>
                <w:szCs w:val="16"/>
              </w:rPr>
            </w:pPr>
            <w:r w:rsidRPr="007855B8">
              <w:rPr>
                <w:sz w:val="16"/>
                <w:szCs w:val="16"/>
              </w:rPr>
              <w:t>33691203</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Лозартан + гидрохлоротиазид в таблетках, 100 мг + 25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100 мг + 25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w:t>
            </w:r>
            <w:r w:rsidRPr="007855B8">
              <w:rPr>
                <w:rStyle w:val="tlid-translation"/>
                <w:sz w:val="16"/>
                <w:szCs w:val="16"/>
              </w:rPr>
              <w:lastRenderedPageBreak/>
              <w:t>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lastRenderedPageBreak/>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360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80</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33611200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Лоперамид капсула 2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81</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33671131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Лоратадин 10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82</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33611360</w:t>
            </w:r>
          </w:p>
          <w:p w:rsidR="007A13C6" w:rsidRPr="007855B8" w:rsidRDefault="007A13C6" w:rsidP="006A4E1F">
            <w:pPr>
              <w:rPr>
                <w:rFonts w:ascii="Calibri" w:hAnsi="Calibri" w:cs="Calibri"/>
                <w:sz w:val="16"/>
                <w:szCs w:val="16"/>
              </w:rPr>
            </w:pP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Холекальциферол капель 15000 ммоль / мл для внутреннего применения</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капель 15000 ммоль / мл для внутреннего применения</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2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83</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33611000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Кальций холекальциферол 500мг+10мкг таблетка</w:t>
            </w:r>
          </w:p>
        </w:tc>
        <w:tc>
          <w:tcPr>
            <w:tcW w:w="2410" w:type="dxa"/>
            <w:gridSpan w:val="3"/>
          </w:tcPr>
          <w:p w:rsidR="007A13C6" w:rsidRPr="00373FFE" w:rsidRDefault="007A13C6" w:rsidP="006A4E1F">
            <w:pPr>
              <w:rPr>
                <w:rStyle w:val="tlid-translation"/>
                <w:sz w:val="16"/>
                <w:szCs w:val="16"/>
              </w:rPr>
            </w:pPr>
            <w:r w:rsidRPr="001B7671">
              <w:rPr>
                <w:rStyle w:val="tlid-translation"/>
                <w:sz w:val="16"/>
                <w:szCs w:val="16"/>
              </w:rPr>
              <w:t xml:space="preserve"> </w:t>
            </w:r>
            <w:r w:rsidRPr="007855B8">
              <w:rPr>
                <w:rFonts w:ascii="GHEA Grapalat" w:hAnsi="GHEA Grapalat" w:cs="Calibri"/>
                <w:color w:val="000000"/>
                <w:sz w:val="16"/>
                <w:szCs w:val="16"/>
              </w:rPr>
              <w:t>500мг+10мкг таблетка</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600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84</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33611000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Кальций холекальциферол 1000мг+22мкг таблетка</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 xml:space="preserve">таблетка, </w:t>
            </w:r>
            <w:r w:rsidRPr="007855B8">
              <w:rPr>
                <w:rFonts w:ascii="GHEA Grapalat" w:hAnsi="GHEA Grapalat" w:cs="Calibri"/>
                <w:color w:val="000000"/>
                <w:sz w:val="16"/>
                <w:szCs w:val="16"/>
              </w:rPr>
              <w:t xml:space="preserve">1000мг+22мкг </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4</w:t>
            </w: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85</w:t>
            </w:r>
          </w:p>
        </w:tc>
        <w:tc>
          <w:tcPr>
            <w:tcW w:w="964" w:type="dxa"/>
          </w:tcPr>
          <w:p w:rsidR="007A13C6" w:rsidRPr="007855B8" w:rsidRDefault="007A13C6" w:rsidP="006A4E1F">
            <w:pPr>
              <w:rPr>
                <w:sz w:val="16"/>
                <w:szCs w:val="16"/>
              </w:rPr>
            </w:pPr>
            <w:r w:rsidRPr="007855B8">
              <w:rPr>
                <w:sz w:val="16"/>
                <w:szCs w:val="16"/>
              </w:rPr>
              <w:t>33621690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Карведило</w:t>
            </w:r>
            <w:r>
              <w:rPr>
                <w:rFonts w:ascii="GHEA Grapalat" w:hAnsi="GHEA Grapalat" w:cs="Calibri"/>
                <w:color w:val="000000"/>
                <w:sz w:val="16"/>
                <w:szCs w:val="16"/>
              </w:rPr>
              <w:t>л таблетка 6,</w:t>
            </w:r>
            <w:r w:rsidRPr="007855B8">
              <w:rPr>
                <w:rFonts w:ascii="GHEA Grapalat" w:hAnsi="GHEA Grapalat" w:cs="Calibri"/>
                <w:color w:val="000000"/>
                <w:sz w:val="16"/>
                <w:szCs w:val="16"/>
              </w:rPr>
              <w:t>2</w:t>
            </w:r>
            <w:r>
              <w:rPr>
                <w:rFonts w:ascii="GHEA Grapalat" w:hAnsi="GHEA Grapalat" w:cs="Calibri"/>
                <w:color w:val="000000"/>
                <w:sz w:val="16"/>
                <w:szCs w:val="16"/>
                <w:lang w:val="en-US"/>
              </w:rPr>
              <w:t>5</w:t>
            </w:r>
            <w:r w:rsidRPr="007855B8">
              <w:rPr>
                <w:rFonts w:ascii="GHEA Grapalat" w:hAnsi="GHEA Grapalat" w:cs="Calibri"/>
                <w:color w:val="000000"/>
                <w:sz w:val="16"/>
                <w:szCs w:val="16"/>
              </w:rPr>
              <w:t xml:space="preserve"> </w:t>
            </w:r>
            <w:r w:rsidRPr="007855B8">
              <w:rPr>
                <w:rFonts w:ascii="GHEA Grapalat" w:hAnsi="GHEA Grapalat" w:cs="Calibri"/>
                <w:color w:val="000000"/>
                <w:sz w:val="16"/>
                <w:szCs w:val="16"/>
              </w:rPr>
              <w:lastRenderedPageBreak/>
              <w:t>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lastRenderedPageBreak/>
              <w:t xml:space="preserve">таблетка, </w:t>
            </w:r>
            <w:r w:rsidRPr="007855B8">
              <w:rPr>
                <w:rStyle w:val="tlid-translation"/>
                <w:sz w:val="16"/>
                <w:szCs w:val="16"/>
              </w:rPr>
              <w:t xml:space="preserve"> </w:t>
            </w:r>
            <w:r w:rsidRPr="001B7671">
              <w:rPr>
                <w:rStyle w:val="tlid-translation"/>
                <w:sz w:val="16"/>
                <w:szCs w:val="16"/>
              </w:rPr>
              <w:t>6.25</w:t>
            </w:r>
            <w:r w:rsidRPr="007855B8">
              <w:rPr>
                <w:rStyle w:val="tlid-translation"/>
                <w:sz w:val="16"/>
                <w:szCs w:val="16"/>
              </w:rPr>
              <w:t xml:space="preserve">мг 1. Приобретение </w:t>
            </w:r>
            <w:r w:rsidRPr="007855B8">
              <w:rPr>
                <w:rStyle w:val="tlid-translation"/>
                <w:sz w:val="16"/>
                <w:szCs w:val="16"/>
              </w:rPr>
              <w:lastRenderedPageBreak/>
              <w:t>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с</w:t>
            </w:r>
            <w:r>
              <w:rPr>
                <w:rStyle w:val="tlid-translation"/>
                <w:sz w:val="16"/>
                <w:szCs w:val="16"/>
              </w:rPr>
              <w:lastRenderedPageBreak/>
              <w:t xml:space="preserve">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20</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86</w:t>
            </w:r>
          </w:p>
        </w:tc>
        <w:tc>
          <w:tcPr>
            <w:tcW w:w="964" w:type="dxa"/>
          </w:tcPr>
          <w:p w:rsidR="007A13C6" w:rsidRPr="007855B8" w:rsidRDefault="007A13C6" w:rsidP="006A4E1F">
            <w:pPr>
              <w:rPr>
                <w:sz w:val="16"/>
                <w:szCs w:val="16"/>
              </w:rPr>
            </w:pPr>
            <w:r w:rsidRPr="007855B8">
              <w:rPr>
                <w:sz w:val="16"/>
                <w:szCs w:val="16"/>
              </w:rPr>
              <w:t>33621690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Карведилол таблетка 12,5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Pr>
                <w:rStyle w:val="tlid-translation"/>
                <w:sz w:val="16"/>
                <w:szCs w:val="16"/>
              </w:rPr>
              <w:t>2</w:t>
            </w:r>
            <w:r w:rsidRPr="001B7671">
              <w:rPr>
                <w:rStyle w:val="tlid-translation"/>
                <w:sz w:val="16"/>
                <w:szCs w:val="16"/>
              </w:rPr>
              <w:t>.</w:t>
            </w:r>
            <w:r>
              <w:rPr>
                <w:rStyle w:val="tlid-translation"/>
                <w:sz w:val="16"/>
                <w:szCs w:val="16"/>
              </w:rPr>
              <w:t>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87</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33621510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Капоприл таблетка 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600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88</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33661133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Карбидопа + леводопа таблетка 250 мг + 25 мг</w:t>
            </w:r>
          </w:p>
        </w:tc>
        <w:tc>
          <w:tcPr>
            <w:tcW w:w="2410" w:type="dxa"/>
            <w:gridSpan w:val="3"/>
          </w:tcPr>
          <w:p w:rsidR="007A13C6" w:rsidRPr="00373FFE" w:rsidRDefault="007A13C6" w:rsidP="006A4E1F">
            <w:pPr>
              <w:rPr>
                <w:rStyle w:val="tlid-translation"/>
                <w:sz w:val="16"/>
                <w:szCs w:val="16"/>
              </w:rPr>
            </w:pPr>
            <w:r w:rsidRPr="007855B8">
              <w:rPr>
                <w:rStyle w:val="tlid-translation"/>
                <w:sz w:val="16"/>
                <w:szCs w:val="16"/>
              </w:rPr>
              <w:t>таблетка, 250 мг</w:t>
            </w:r>
            <w:r w:rsidRPr="001B7671">
              <w:rPr>
                <w:rStyle w:val="tlid-translation"/>
                <w:sz w:val="16"/>
                <w:szCs w:val="16"/>
              </w:rPr>
              <w:t xml:space="preserve"> +25мг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7</w:t>
            </w:r>
            <w:r w:rsidRPr="00D863DC">
              <w:rPr>
                <w:rFonts w:ascii="Calibri" w:hAnsi="Calibri" w:cs="Calibri"/>
                <w:sz w:val="16"/>
                <w:szCs w:val="16"/>
              </w:rPr>
              <w:t>80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89</w:t>
            </w:r>
          </w:p>
        </w:tc>
        <w:tc>
          <w:tcPr>
            <w:tcW w:w="964" w:type="dxa"/>
          </w:tcPr>
          <w:p w:rsidR="007A13C6" w:rsidRPr="007855B8" w:rsidRDefault="007A13C6" w:rsidP="006A4E1F">
            <w:pPr>
              <w:rPr>
                <w:sz w:val="16"/>
                <w:szCs w:val="16"/>
              </w:rPr>
            </w:pPr>
            <w:r w:rsidRPr="007855B8">
              <w:rPr>
                <w:sz w:val="16"/>
                <w:szCs w:val="16"/>
              </w:rPr>
              <w:t>33631300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Кетопрофен </w:t>
            </w:r>
            <w:proofErr w:type="gramStart"/>
            <w:r w:rsidRPr="007855B8">
              <w:rPr>
                <w:rFonts w:ascii="GHEA Grapalat" w:hAnsi="GHEA Grapalat" w:cs="Calibri"/>
                <w:color w:val="000000"/>
                <w:sz w:val="16"/>
                <w:szCs w:val="16"/>
              </w:rPr>
              <w:t>капсулах</w:t>
            </w:r>
            <w:proofErr w:type="gramEnd"/>
            <w:r w:rsidRPr="007855B8">
              <w:rPr>
                <w:rFonts w:ascii="GHEA Grapalat" w:hAnsi="GHEA Grapalat" w:cs="Calibri"/>
                <w:color w:val="000000"/>
                <w:sz w:val="16"/>
                <w:szCs w:val="16"/>
              </w:rPr>
              <w:t xml:space="preserve"> 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90</w:t>
            </w:r>
          </w:p>
        </w:tc>
        <w:tc>
          <w:tcPr>
            <w:tcW w:w="964" w:type="dxa"/>
          </w:tcPr>
          <w:p w:rsidR="007A13C6" w:rsidRPr="007855B8" w:rsidRDefault="007A13C6" w:rsidP="006A4E1F">
            <w:pPr>
              <w:rPr>
                <w:sz w:val="16"/>
                <w:szCs w:val="16"/>
              </w:rPr>
            </w:pPr>
            <w:r w:rsidRPr="007855B8">
              <w:rPr>
                <w:sz w:val="16"/>
                <w:szCs w:val="16"/>
              </w:rPr>
              <w:t>33631300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Кетопрофен раствор для инъекций 50 мг / мл</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раствор для инъекций 50 мг /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w:t>
            </w:r>
            <w:r w:rsidRPr="007855B8">
              <w:rPr>
                <w:rStyle w:val="tlid-translation"/>
                <w:sz w:val="16"/>
                <w:szCs w:val="16"/>
              </w:rPr>
              <w:lastRenderedPageBreak/>
              <w:t>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lastRenderedPageBreak/>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lastRenderedPageBreak/>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3</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91</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33651129</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Кларитромицин 500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92</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33621140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Клопидогрел 75 мг в таблетках</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7</w:t>
            </w:r>
            <w:r>
              <w:rPr>
                <w:rStyle w:val="tlid-translation"/>
                <w:sz w:val="16"/>
                <w:szCs w:val="16"/>
              </w:rPr>
              <w:t>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5</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154"/>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93</w:t>
            </w:r>
          </w:p>
        </w:tc>
        <w:tc>
          <w:tcPr>
            <w:tcW w:w="964" w:type="dxa"/>
          </w:tcPr>
          <w:p w:rsidR="007A13C6" w:rsidRPr="007855B8" w:rsidRDefault="007A13C6" w:rsidP="006A4E1F">
            <w:pPr>
              <w:rPr>
                <w:sz w:val="16"/>
                <w:szCs w:val="16"/>
              </w:rPr>
            </w:pPr>
            <w:r w:rsidRPr="007855B8">
              <w:rPr>
                <w:sz w:val="16"/>
                <w:szCs w:val="16"/>
              </w:rPr>
              <w:t>33621580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Гидрохлоротиазид таблетка 25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25</w:t>
            </w:r>
            <w:r w:rsidRPr="007855B8">
              <w:rPr>
                <w:rStyle w:val="tlid-translation"/>
                <w:sz w:val="16"/>
                <w:szCs w:val="16"/>
              </w:rPr>
              <w:t>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94</w:t>
            </w:r>
          </w:p>
        </w:tc>
        <w:tc>
          <w:tcPr>
            <w:tcW w:w="964" w:type="dxa"/>
          </w:tcPr>
          <w:p w:rsidR="007A13C6" w:rsidRPr="007855B8" w:rsidRDefault="007A13C6" w:rsidP="006A4E1F">
            <w:pPr>
              <w:rPr>
                <w:sz w:val="16"/>
                <w:szCs w:val="16"/>
              </w:rPr>
            </w:pPr>
            <w:r w:rsidRPr="007855B8">
              <w:rPr>
                <w:sz w:val="16"/>
                <w:szCs w:val="16"/>
              </w:rPr>
              <w:t>33621580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Гидрохлоротиазид таблетка 100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95</w:t>
            </w:r>
          </w:p>
        </w:tc>
        <w:tc>
          <w:tcPr>
            <w:tcW w:w="964" w:type="dxa"/>
          </w:tcPr>
          <w:p w:rsidR="007A13C6" w:rsidRPr="007855B8" w:rsidRDefault="007A13C6" w:rsidP="006A4E1F">
            <w:pPr>
              <w:rPr>
                <w:rFonts w:ascii="Calibri" w:hAnsi="Calibri" w:cs="Calibri"/>
                <w:sz w:val="16"/>
                <w:szCs w:val="16"/>
              </w:rPr>
            </w:pPr>
            <w:r w:rsidRPr="007855B8">
              <w:rPr>
                <w:rFonts w:ascii="Calibri" w:hAnsi="Calibri" w:cs="Calibri"/>
                <w:sz w:val="16"/>
                <w:szCs w:val="16"/>
              </w:rPr>
              <w:t>33691145</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Раствор сульфата магния для инъекций 0,5 г / мл</w:t>
            </w:r>
          </w:p>
        </w:tc>
        <w:tc>
          <w:tcPr>
            <w:tcW w:w="2410" w:type="dxa"/>
            <w:gridSpan w:val="3"/>
          </w:tcPr>
          <w:p w:rsidR="007A13C6" w:rsidRPr="00373FFE" w:rsidRDefault="007A13C6" w:rsidP="006A4E1F">
            <w:pPr>
              <w:rPr>
                <w:rStyle w:val="tlid-translation"/>
                <w:sz w:val="16"/>
                <w:szCs w:val="16"/>
              </w:rPr>
            </w:pPr>
            <w:r w:rsidRPr="001B7671">
              <w:rPr>
                <w:rStyle w:val="tlid-translation"/>
                <w:sz w:val="16"/>
                <w:szCs w:val="16"/>
              </w:rPr>
              <w:t>Ампулы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96</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33691123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Мебендазол таблетка 100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 xml:space="preserve">0 мг 1. Приобретение квалификационных данных, размер - таблетка. 2. Безопасность - наличие на момент доставки * (см. </w:t>
            </w:r>
            <w:r w:rsidRPr="007855B8">
              <w:rPr>
                <w:rStyle w:val="tlid-translation"/>
                <w:sz w:val="16"/>
                <w:szCs w:val="16"/>
              </w:rPr>
              <w:lastRenderedPageBreak/>
              <w:t>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lastRenderedPageBreak/>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8"/>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97</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33691123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Мебендазол 500 мг таблетка</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50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4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98</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33651224</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Метотрексат таблетка 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99</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33642220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Метилпреднизолон таблетка 4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6</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100</w:t>
            </w:r>
          </w:p>
        </w:tc>
        <w:tc>
          <w:tcPr>
            <w:tcW w:w="964" w:type="dxa"/>
          </w:tcPr>
          <w:p w:rsidR="007A13C6" w:rsidRPr="007855B8" w:rsidRDefault="007A13C6" w:rsidP="006A4E1F">
            <w:pPr>
              <w:rPr>
                <w:sz w:val="16"/>
                <w:szCs w:val="16"/>
              </w:rPr>
            </w:pPr>
            <w:r w:rsidRPr="007855B8">
              <w:rPr>
                <w:sz w:val="16"/>
                <w:szCs w:val="16"/>
              </w:rPr>
              <w:t>33621700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Метопролол, таблетка, 25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таблетка, 25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GHEA Grapalat" w:hAnsi="GHEA Grapalat" w:cs="Calibri"/>
                <w:sz w:val="16"/>
                <w:szCs w:val="16"/>
              </w:rPr>
            </w:pPr>
            <w:r w:rsidRPr="00D863DC">
              <w:rPr>
                <w:rFonts w:ascii="GHEA Grapalat" w:hAnsi="GHEA Grapalat"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101</w:t>
            </w:r>
          </w:p>
        </w:tc>
        <w:tc>
          <w:tcPr>
            <w:tcW w:w="964" w:type="dxa"/>
          </w:tcPr>
          <w:p w:rsidR="007A13C6" w:rsidRPr="007855B8" w:rsidRDefault="007A13C6" w:rsidP="006A4E1F">
            <w:pPr>
              <w:rPr>
                <w:sz w:val="16"/>
                <w:szCs w:val="16"/>
              </w:rPr>
            </w:pPr>
            <w:r w:rsidRPr="007855B8">
              <w:rPr>
                <w:sz w:val="16"/>
                <w:szCs w:val="16"/>
              </w:rPr>
              <w:t>33621700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Метопролол, таблетка, 50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GHEA Grapalat" w:hAnsi="GHEA Grapalat" w:cs="Calibri"/>
                <w:sz w:val="16"/>
                <w:szCs w:val="16"/>
              </w:rPr>
            </w:pPr>
            <w:r w:rsidRPr="00D863DC">
              <w:rPr>
                <w:rFonts w:ascii="GHEA Grapalat" w:hAnsi="GHEA Grapalat"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102</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33661127</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Метамизол 500 мг / мл, раствор для инъекций</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500 мг / мл, раствор для инъекций</w:t>
            </w:r>
            <w:r w:rsidRPr="007855B8">
              <w:rPr>
                <w:rStyle w:val="tlid-translation"/>
                <w:sz w:val="16"/>
                <w:szCs w:val="16"/>
              </w:rPr>
              <w:t xml:space="preserve"> 1. Приобретение квалификационных данных, размер - таблетка. 2. </w:t>
            </w:r>
            <w:r w:rsidRPr="007855B8">
              <w:rPr>
                <w:rStyle w:val="tlid-translation"/>
                <w:sz w:val="16"/>
                <w:szCs w:val="16"/>
              </w:rPr>
              <w:lastRenderedPageBreak/>
              <w:t>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lang w:val="en-US"/>
              </w:rPr>
            </w:pPr>
            <w:r w:rsidRPr="007855B8">
              <w:rPr>
                <w:sz w:val="16"/>
                <w:szCs w:val="16"/>
                <w:lang w:val="en-US"/>
              </w:rPr>
              <w:lastRenderedPageBreak/>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w:t>
            </w:r>
            <w:r>
              <w:rPr>
                <w:rStyle w:val="tlid-translation"/>
                <w:sz w:val="16"/>
                <w:szCs w:val="16"/>
              </w:rPr>
              <w:lastRenderedPageBreak/>
              <w:t xml:space="preserve">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4</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103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33611160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Метоклопрамид 5 мг / мл, раствор для инъекций</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5 мг / мл, раствор для инъекций</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w:t>
            </w:r>
            <w:r w:rsidRPr="007855B8">
              <w:rPr>
                <w:sz w:val="16"/>
                <w:szCs w:val="16"/>
              </w:rPr>
              <w:t>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104</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33611160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Метоклопрамид таблетка 10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105</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33691112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Метронидазол таблетка 500 мг</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106</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33631100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Миконазол крем 20мг/г</w:t>
            </w:r>
          </w:p>
        </w:tc>
        <w:tc>
          <w:tcPr>
            <w:tcW w:w="2410" w:type="dxa"/>
            <w:gridSpan w:val="3"/>
          </w:tcPr>
          <w:p w:rsidR="007A13C6" w:rsidRPr="00373FFE" w:rsidRDefault="007A13C6" w:rsidP="006A4E1F">
            <w:pPr>
              <w:rPr>
                <w:rStyle w:val="tlid-translation"/>
                <w:sz w:val="16"/>
                <w:szCs w:val="16"/>
              </w:rPr>
            </w:pPr>
            <w:r w:rsidRPr="007855B8">
              <w:rPr>
                <w:rFonts w:ascii="GHEA Grapalat" w:hAnsi="GHEA Grapalat" w:cs="Calibri"/>
                <w:color w:val="000000"/>
                <w:sz w:val="16"/>
                <w:szCs w:val="16"/>
              </w:rPr>
              <w:t>крем 20мг/г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22</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107</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33651139</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Моксифлоксацин 400 мг  таблетка</w:t>
            </w:r>
          </w:p>
        </w:tc>
        <w:tc>
          <w:tcPr>
            <w:tcW w:w="2410" w:type="dxa"/>
            <w:gridSpan w:val="3"/>
          </w:tcPr>
          <w:p w:rsidR="007A13C6" w:rsidRPr="00373FFE"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lastRenderedPageBreak/>
              <w:t>108</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33691144</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Тиосульфата натрия для инъекций 300 мг / мл</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натрия для инъекций 300 мг / мл</w:t>
            </w:r>
            <w:r w:rsidRPr="007855B8">
              <w:rPr>
                <w:rStyle w:val="tlid-translation"/>
                <w:sz w:val="16"/>
                <w:szCs w:val="16"/>
              </w:rPr>
              <w:t xml:space="preserve"> </w:t>
            </w:r>
            <w:r w:rsidRPr="001376E2">
              <w:rPr>
                <w:rStyle w:val="tlid-translation"/>
                <w:sz w:val="16"/>
                <w:szCs w:val="16"/>
              </w:rPr>
              <w:t xml:space="preserve"> ампула</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lang w:val="en-US"/>
              </w:rPr>
              <w:t>м</w:t>
            </w:r>
            <w:r w:rsidRPr="007855B8">
              <w:rPr>
                <w:sz w:val="16"/>
                <w:szCs w:val="16"/>
              </w:rPr>
              <w:t>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109</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33691133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Воды для инъекции  2 мл ампулы</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для инъекции  2 мл ампулы</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110</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33611220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Водорастворимые соли для ингаляций</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соли для ингаляций</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гр</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left="-261" w:firstLine="141"/>
              <w:jc w:val="left"/>
              <w:rPr>
                <w:rFonts w:ascii="GHEA Grapalat" w:hAnsi="GHEA Grapalat"/>
                <w:sz w:val="16"/>
                <w:szCs w:val="16"/>
                <w:lang w:val="en-US"/>
              </w:rPr>
            </w:pPr>
            <w:r w:rsidRPr="007855B8">
              <w:rPr>
                <w:rFonts w:ascii="GHEA Grapalat" w:hAnsi="GHEA Grapalat"/>
                <w:sz w:val="16"/>
                <w:szCs w:val="16"/>
              </w:rPr>
              <w:t xml:space="preserve">    </w:t>
            </w:r>
            <w:r w:rsidRPr="007855B8">
              <w:rPr>
                <w:rFonts w:ascii="GHEA Grapalat" w:hAnsi="GHEA Grapalat"/>
                <w:sz w:val="16"/>
                <w:szCs w:val="16"/>
                <w:lang w:val="en-US"/>
              </w:rPr>
              <w:t>111</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33621750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Нифедипин таблетка, 10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4</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15"/>
        </w:trPr>
        <w:tc>
          <w:tcPr>
            <w:tcW w:w="835" w:type="dxa"/>
          </w:tcPr>
          <w:p w:rsidR="007A13C6" w:rsidRPr="007855B8" w:rsidRDefault="007A13C6" w:rsidP="006A4E1F">
            <w:pPr>
              <w:pStyle w:val="23"/>
              <w:widowControl w:val="0"/>
              <w:spacing w:after="120"/>
              <w:ind w:firstLine="23"/>
              <w:jc w:val="left"/>
              <w:rPr>
                <w:rFonts w:ascii="GHEA Grapalat" w:hAnsi="GHEA Grapalat"/>
                <w:sz w:val="16"/>
                <w:szCs w:val="16"/>
                <w:lang w:val="en-US"/>
              </w:rPr>
            </w:pPr>
            <w:r w:rsidRPr="007855B8">
              <w:rPr>
                <w:rFonts w:ascii="GHEA Grapalat" w:hAnsi="GHEA Grapalat"/>
                <w:sz w:val="16"/>
                <w:szCs w:val="16"/>
                <w:lang w:val="en-US"/>
              </w:rPr>
              <w:t>112</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33611000</w:t>
            </w:r>
          </w:p>
        </w:tc>
        <w:tc>
          <w:tcPr>
            <w:tcW w:w="1428" w:type="dxa"/>
          </w:tcPr>
          <w:p w:rsidR="007A13C6" w:rsidRPr="007855B8" w:rsidRDefault="007A13C6" w:rsidP="006A4E1F">
            <w:pPr>
              <w:rPr>
                <w:color w:val="000000"/>
                <w:sz w:val="16"/>
                <w:szCs w:val="16"/>
              </w:rPr>
            </w:pPr>
            <w:r w:rsidRPr="007855B8">
              <w:rPr>
                <w:color w:val="000000"/>
                <w:sz w:val="16"/>
                <w:szCs w:val="16"/>
              </w:rPr>
              <w:t>Пантопразол 40 мг в таблетках</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4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rPr>
            </w:pPr>
            <w:r w:rsidRPr="007855B8">
              <w:rPr>
                <w:rFonts w:ascii="GHEA Grapalat" w:hAnsi="GHEA Grapalat"/>
                <w:sz w:val="16"/>
                <w:szCs w:val="16"/>
                <w:lang w:val="en-US"/>
              </w:rPr>
              <w:t>113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33611000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 Пантопразол 20 мг в таблетках,</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2</w:t>
            </w:r>
            <w:r w:rsidRPr="007855B8">
              <w:rPr>
                <w:rStyle w:val="tlid-translation"/>
                <w:sz w:val="16"/>
                <w:szCs w:val="16"/>
              </w:rPr>
              <w:t xml:space="preserve">0 мг 1. Приобретение квалификационных данных, размер - таблетка. 2. Безопасность - наличие на момент доставки * (см. </w:t>
            </w:r>
            <w:r w:rsidRPr="007855B8">
              <w:rPr>
                <w:rStyle w:val="tlid-translation"/>
                <w:sz w:val="16"/>
                <w:szCs w:val="16"/>
              </w:rPr>
              <w:lastRenderedPageBreak/>
              <w:t>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lastRenderedPageBreak/>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3</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4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114</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33611150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Панкреатин (липаза, амилаза, протеаза) таблетка 150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sidRPr="007855B8">
              <w:rPr>
                <w:rStyle w:val="tlid-translation"/>
                <w:sz w:val="16"/>
                <w:szCs w:val="16"/>
              </w:rPr>
              <w:t>50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ind w:right="-9322"/>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115</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33611150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Панкреатин (липаза, амилаза, протеаза) таблетка 300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30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116</w:t>
            </w:r>
          </w:p>
        </w:tc>
        <w:tc>
          <w:tcPr>
            <w:tcW w:w="964" w:type="dxa"/>
          </w:tcPr>
          <w:p w:rsidR="007A13C6" w:rsidRPr="007855B8" w:rsidRDefault="007A13C6" w:rsidP="006A4E1F">
            <w:pPr>
              <w:rPr>
                <w:sz w:val="16"/>
                <w:szCs w:val="16"/>
              </w:rPr>
            </w:pPr>
            <w:r w:rsidRPr="007855B8">
              <w:rPr>
                <w:rFonts w:ascii="Calibri" w:hAnsi="Calibri" w:cs="Calibri"/>
                <w:sz w:val="16"/>
                <w:szCs w:val="16"/>
              </w:rPr>
              <w:t>33661122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Парацетамол таблетка 500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50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117</w:t>
            </w:r>
          </w:p>
        </w:tc>
        <w:tc>
          <w:tcPr>
            <w:tcW w:w="964" w:type="dxa"/>
          </w:tcPr>
          <w:p w:rsidR="007A13C6" w:rsidRPr="007855B8" w:rsidRDefault="007A13C6" w:rsidP="006A4E1F">
            <w:pPr>
              <w:rPr>
                <w:sz w:val="16"/>
                <w:szCs w:val="16"/>
              </w:rPr>
            </w:pPr>
            <w:r w:rsidRPr="007855B8">
              <w:rPr>
                <w:rFonts w:ascii="Calibri" w:hAnsi="Calibri" w:cs="Calibri"/>
                <w:sz w:val="16"/>
                <w:szCs w:val="16"/>
              </w:rPr>
              <w:t>33661122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Парацетамол свечи ректальные 50 мг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свечи ректальные 50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118</w:t>
            </w:r>
          </w:p>
        </w:tc>
        <w:tc>
          <w:tcPr>
            <w:tcW w:w="964" w:type="dxa"/>
          </w:tcPr>
          <w:p w:rsidR="007A13C6" w:rsidRPr="007855B8" w:rsidRDefault="007A13C6" w:rsidP="006A4E1F">
            <w:pPr>
              <w:rPr>
                <w:sz w:val="16"/>
                <w:szCs w:val="16"/>
              </w:rPr>
            </w:pPr>
            <w:r w:rsidRPr="007855B8">
              <w:rPr>
                <w:rFonts w:ascii="Calibri" w:hAnsi="Calibri" w:cs="Calibri"/>
                <w:sz w:val="16"/>
                <w:szCs w:val="16"/>
              </w:rPr>
              <w:t>33661122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Парацетамол свечи ректальные 100 мг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свечи ректальные 100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119</w:t>
            </w:r>
          </w:p>
        </w:tc>
        <w:tc>
          <w:tcPr>
            <w:tcW w:w="964" w:type="dxa"/>
          </w:tcPr>
          <w:p w:rsidR="007A13C6" w:rsidRPr="007855B8" w:rsidRDefault="007A13C6" w:rsidP="006A4E1F">
            <w:pPr>
              <w:rPr>
                <w:sz w:val="16"/>
                <w:szCs w:val="16"/>
              </w:rPr>
            </w:pPr>
            <w:r w:rsidRPr="007855B8">
              <w:rPr>
                <w:rFonts w:ascii="Calibri" w:hAnsi="Calibri" w:cs="Calibri"/>
                <w:sz w:val="16"/>
                <w:szCs w:val="16"/>
              </w:rPr>
              <w:t>33661122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Парацетамол свечи </w:t>
            </w:r>
            <w:r w:rsidRPr="007855B8">
              <w:rPr>
                <w:rFonts w:ascii="GHEA Grapalat" w:hAnsi="GHEA Grapalat" w:cs="Calibri"/>
                <w:color w:val="000000"/>
                <w:sz w:val="16"/>
                <w:szCs w:val="16"/>
              </w:rPr>
              <w:lastRenderedPageBreak/>
              <w:t>ректальные 250 мг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lastRenderedPageBreak/>
              <w:t>свечи ректальные 250 мг</w:t>
            </w:r>
            <w:r w:rsidRPr="007855B8">
              <w:rPr>
                <w:rStyle w:val="tlid-translation"/>
                <w:sz w:val="16"/>
                <w:szCs w:val="16"/>
              </w:rPr>
              <w:t xml:space="preserve"> 1. Приобретение </w:t>
            </w:r>
            <w:r w:rsidRPr="007855B8">
              <w:rPr>
                <w:rStyle w:val="tlid-translation"/>
                <w:sz w:val="16"/>
                <w:szCs w:val="16"/>
              </w:rPr>
              <w:lastRenderedPageBreak/>
              <w:t>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с</w:t>
            </w:r>
            <w:r>
              <w:rPr>
                <w:rStyle w:val="tlid-translation"/>
                <w:sz w:val="16"/>
                <w:szCs w:val="16"/>
              </w:rPr>
              <w:lastRenderedPageBreak/>
              <w:t xml:space="preserve">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120</w:t>
            </w:r>
          </w:p>
        </w:tc>
        <w:tc>
          <w:tcPr>
            <w:tcW w:w="964" w:type="dxa"/>
          </w:tcPr>
          <w:p w:rsidR="007A13C6" w:rsidRPr="007855B8" w:rsidRDefault="007A13C6" w:rsidP="006A4E1F">
            <w:pPr>
              <w:rPr>
                <w:sz w:val="16"/>
                <w:szCs w:val="16"/>
              </w:rPr>
            </w:pPr>
            <w:r w:rsidRPr="007855B8">
              <w:rPr>
                <w:rFonts w:ascii="Calibri" w:hAnsi="Calibri" w:cs="Calibri"/>
                <w:sz w:val="16"/>
                <w:szCs w:val="16"/>
              </w:rPr>
              <w:t>33661122</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Парацетамола  Порошок для приготовления суспензии для приема внутрь120мг/5мл</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Порошок для приготовления суспензии для приема внутрь120мг/5мл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Default="007A13C6" w:rsidP="00335DA8">
            <w:pPr>
              <w:jc w:val="right"/>
              <w:rPr>
                <w:rFonts w:ascii="Calibri" w:hAnsi="Calibri" w:cs="Calibri"/>
                <w:sz w:val="16"/>
                <w:szCs w:val="16"/>
              </w:rPr>
            </w:pPr>
            <w:r>
              <w:rPr>
                <w:rFonts w:ascii="Calibri" w:hAnsi="Calibri" w:cs="Calibri"/>
                <w:sz w:val="16"/>
                <w:szCs w:val="16"/>
              </w:rPr>
              <w:t>60</w:t>
            </w:r>
          </w:p>
          <w:p w:rsidR="007A13C6" w:rsidRPr="00D863DC" w:rsidRDefault="007A13C6" w:rsidP="00335DA8">
            <w:pPr>
              <w:jc w:val="right"/>
              <w:rPr>
                <w:rFonts w:ascii="Calibri" w:hAnsi="Calibri" w:cs="Calibri"/>
                <w:sz w:val="16"/>
                <w:szCs w:val="16"/>
              </w:rPr>
            </w:pP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121</w:t>
            </w:r>
          </w:p>
        </w:tc>
        <w:tc>
          <w:tcPr>
            <w:tcW w:w="964" w:type="dxa"/>
          </w:tcPr>
          <w:p w:rsidR="007A13C6" w:rsidRPr="007855B8" w:rsidRDefault="007A13C6" w:rsidP="006A4E1F">
            <w:pPr>
              <w:rPr>
                <w:sz w:val="16"/>
                <w:szCs w:val="16"/>
              </w:rPr>
            </w:pPr>
            <w:r w:rsidRPr="007855B8">
              <w:rPr>
                <w:sz w:val="16"/>
                <w:szCs w:val="16"/>
              </w:rPr>
              <w:t>33621460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Периндоприл + амлодипин таблетка, 5 мг + 10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5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12</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122</w:t>
            </w:r>
          </w:p>
        </w:tc>
        <w:tc>
          <w:tcPr>
            <w:tcW w:w="964" w:type="dxa"/>
          </w:tcPr>
          <w:p w:rsidR="007A13C6" w:rsidRPr="007855B8" w:rsidRDefault="007A13C6" w:rsidP="006A4E1F">
            <w:pPr>
              <w:rPr>
                <w:sz w:val="16"/>
                <w:szCs w:val="16"/>
              </w:rPr>
            </w:pPr>
            <w:r w:rsidRPr="007855B8">
              <w:rPr>
                <w:sz w:val="16"/>
                <w:szCs w:val="16"/>
              </w:rPr>
              <w:t>33621460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Периндоприл + амлодипин таблетка, 10 мг + 5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10 мг + 5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123</w:t>
            </w:r>
          </w:p>
        </w:tc>
        <w:tc>
          <w:tcPr>
            <w:tcW w:w="964" w:type="dxa"/>
          </w:tcPr>
          <w:p w:rsidR="007A13C6" w:rsidRPr="007855B8" w:rsidRDefault="007A13C6" w:rsidP="006A4E1F">
            <w:pPr>
              <w:rPr>
                <w:sz w:val="16"/>
                <w:szCs w:val="16"/>
              </w:rPr>
            </w:pPr>
            <w:r w:rsidRPr="007855B8">
              <w:rPr>
                <w:sz w:val="16"/>
                <w:szCs w:val="16"/>
              </w:rPr>
              <w:t>33621460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Периндоприл + амлодипин таблетка, 10 мг + 10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10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1500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124</w:t>
            </w:r>
          </w:p>
        </w:tc>
        <w:tc>
          <w:tcPr>
            <w:tcW w:w="964" w:type="dxa"/>
          </w:tcPr>
          <w:p w:rsidR="007A13C6" w:rsidRPr="007855B8" w:rsidRDefault="007A13C6" w:rsidP="006A4E1F">
            <w:pPr>
              <w:rPr>
                <w:sz w:val="16"/>
                <w:szCs w:val="16"/>
              </w:rPr>
            </w:pPr>
            <w:r w:rsidRPr="007855B8">
              <w:rPr>
                <w:sz w:val="16"/>
                <w:szCs w:val="16"/>
              </w:rPr>
              <w:t>33621460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Периндоприл + амлодипин таблетка, 4 мг + 10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4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w:t>
            </w:r>
            <w:r w:rsidRPr="007855B8">
              <w:rPr>
                <w:rStyle w:val="tlid-translation"/>
                <w:sz w:val="16"/>
                <w:szCs w:val="16"/>
              </w:rPr>
              <w:lastRenderedPageBreak/>
              <w:t>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lastRenderedPageBreak/>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5</w:t>
            </w:r>
            <w:r w:rsidRPr="00D863DC">
              <w:rPr>
                <w:rFonts w:ascii="Calibri" w:hAnsi="Calibri" w:cs="Calibri"/>
                <w:sz w:val="16"/>
                <w:szCs w:val="16"/>
              </w:rPr>
              <w:t>40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125</w:t>
            </w:r>
          </w:p>
        </w:tc>
        <w:tc>
          <w:tcPr>
            <w:tcW w:w="964" w:type="dxa"/>
          </w:tcPr>
          <w:p w:rsidR="007A13C6" w:rsidRPr="007855B8" w:rsidRDefault="007A13C6" w:rsidP="006A4E1F">
            <w:pPr>
              <w:rPr>
                <w:sz w:val="16"/>
                <w:szCs w:val="16"/>
              </w:rPr>
            </w:pPr>
            <w:r w:rsidRPr="007855B8">
              <w:rPr>
                <w:sz w:val="16"/>
                <w:szCs w:val="16"/>
              </w:rPr>
              <w:t>33621460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Периндоприл + амлодипин таблетка, 5 мг + 5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1B7671">
              <w:rPr>
                <w:rStyle w:val="tlid-translation"/>
                <w:sz w:val="16"/>
                <w:szCs w:val="16"/>
              </w:rPr>
              <w:t>5</w:t>
            </w:r>
            <w:r w:rsidRPr="007855B8">
              <w:rPr>
                <w:rFonts w:ascii="Sylfaen" w:hAnsi="Sylfaen" w:cs="Calibri"/>
                <w:color w:val="000000"/>
                <w:sz w:val="16"/>
                <w:szCs w:val="16"/>
              </w:rPr>
              <w:t>мг + 5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8</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126</w:t>
            </w:r>
          </w:p>
        </w:tc>
        <w:tc>
          <w:tcPr>
            <w:tcW w:w="964" w:type="dxa"/>
          </w:tcPr>
          <w:p w:rsidR="007A13C6" w:rsidRPr="007855B8" w:rsidRDefault="007A13C6" w:rsidP="006A4E1F">
            <w:pPr>
              <w:rPr>
                <w:sz w:val="16"/>
                <w:szCs w:val="16"/>
              </w:rPr>
            </w:pPr>
            <w:r w:rsidRPr="007855B8">
              <w:rPr>
                <w:sz w:val="16"/>
                <w:szCs w:val="16"/>
              </w:rPr>
              <w:t>33621530</w:t>
            </w:r>
          </w:p>
        </w:tc>
        <w:tc>
          <w:tcPr>
            <w:tcW w:w="1428" w:type="dxa"/>
          </w:tcPr>
          <w:p w:rsidR="007A13C6" w:rsidRPr="007855B8" w:rsidRDefault="007A13C6" w:rsidP="006A4E1F">
            <w:pPr>
              <w:rPr>
                <w:color w:val="000000"/>
                <w:sz w:val="16"/>
                <w:szCs w:val="16"/>
              </w:rPr>
            </w:pPr>
            <w:r w:rsidRPr="007855B8">
              <w:rPr>
                <w:color w:val="000000"/>
                <w:sz w:val="16"/>
                <w:szCs w:val="16"/>
              </w:rPr>
              <w:t>Периндоприл + Индарамид + Амлодипин таблетка, 8 мг + 2,5 мг + 5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8 мг + 2,5 мг + 5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720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127</w:t>
            </w:r>
          </w:p>
        </w:tc>
        <w:tc>
          <w:tcPr>
            <w:tcW w:w="964" w:type="dxa"/>
          </w:tcPr>
          <w:p w:rsidR="007A13C6" w:rsidRPr="007855B8" w:rsidRDefault="007A13C6" w:rsidP="006A4E1F">
            <w:pPr>
              <w:rPr>
                <w:sz w:val="16"/>
                <w:szCs w:val="16"/>
              </w:rPr>
            </w:pPr>
            <w:r w:rsidRPr="007855B8">
              <w:rPr>
                <w:sz w:val="16"/>
                <w:szCs w:val="16"/>
              </w:rPr>
              <w:t>33621530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Периндоприл + Индарамид + Амлодипин таблетка, 8 мг + 2,5 мг + 10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8 мг + 2,5 мг + 10 мг;</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720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4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128</w:t>
            </w:r>
          </w:p>
        </w:tc>
        <w:tc>
          <w:tcPr>
            <w:tcW w:w="964" w:type="dxa"/>
          </w:tcPr>
          <w:p w:rsidR="007A13C6" w:rsidRPr="007855B8" w:rsidRDefault="007A13C6" w:rsidP="006A4E1F">
            <w:pPr>
              <w:rPr>
                <w:sz w:val="16"/>
                <w:szCs w:val="16"/>
              </w:rPr>
            </w:pPr>
            <w:r w:rsidRPr="007855B8">
              <w:rPr>
                <w:sz w:val="16"/>
                <w:szCs w:val="16"/>
              </w:rPr>
              <w:t>33621530</w:t>
            </w:r>
          </w:p>
        </w:tc>
        <w:tc>
          <w:tcPr>
            <w:tcW w:w="1428" w:type="dxa"/>
          </w:tcPr>
          <w:p w:rsidR="007A13C6" w:rsidRPr="007855B8" w:rsidRDefault="007A13C6" w:rsidP="006A4E1F">
            <w:pPr>
              <w:rPr>
                <w:color w:val="000000"/>
                <w:sz w:val="16"/>
                <w:szCs w:val="16"/>
              </w:rPr>
            </w:pPr>
            <w:r w:rsidRPr="007855B8">
              <w:rPr>
                <w:color w:val="000000"/>
                <w:sz w:val="16"/>
                <w:szCs w:val="16"/>
              </w:rPr>
              <w:t>Периндоприл + Индарамид 10 мг + 2,5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10 мг + 2,5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8</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0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129</w:t>
            </w:r>
          </w:p>
        </w:tc>
        <w:tc>
          <w:tcPr>
            <w:tcW w:w="964" w:type="dxa"/>
          </w:tcPr>
          <w:p w:rsidR="007A13C6" w:rsidRPr="007855B8" w:rsidRDefault="007A13C6" w:rsidP="006A4E1F">
            <w:pPr>
              <w:rPr>
                <w:sz w:val="16"/>
                <w:szCs w:val="16"/>
              </w:rPr>
            </w:pPr>
            <w:r w:rsidRPr="007855B8">
              <w:rPr>
                <w:sz w:val="16"/>
                <w:szCs w:val="16"/>
              </w:rPr>
              <w:t>33621530</w:t>
            </w:r>
          </w:p>
        </w:tc>
        <w:tc>
          <w:tcPr>
            <w:tcW w:w="1428" w:type="dxa"/>
          </w:tcPr>
          <w:p w:rsidR="007A13C6" w:rsidRPr="007855B8" w:rsidRDefault="007A13C6" w:rsidP="006A4E1F">
            <w:pPr>
              <w:rPr>
                <w:color w:val="000000"/>
                <w:sz w:val="16"/>
                <w:szCs w:val="16"/>
              </w:rPr>
            </w:pPr>
            <w:r w:rsidRPr="007855B8">
              <w:rPr>
                <w:color w:val="000000"/>
                <w:sz w:val="16"/>
                <w:szCs w:val="16"/>
              </w:rPr>
              <w:t>Периндоприл + Индарамид 4 мг +1,25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4 мг +1,25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8</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130</w:t>
            </w:r>
          </w:p>
        </w:tc>
        <w:tc>
          <w:tcPr>
            <w:tcW w:w="964" w:type="dxa"/>
          </w:tcPr>
          <w:p w:rsidR="007A13C6" w:rsidRPr="007855B8" w:rsidRDefault="007A13C6" w:rsidP="006A4E1F">
            <w:pPr>
              <w:rPr>
                <w:sz w:val="16"/>
                <w:szCs w:val="16"/>
              </w:rPr>
            </w:pPr>
            <w:r w:rsidRPr="007855B8">
              <w:rPr>
                <w:sz w:val="16"/>
                <w:szCs w:val="16"/>
              </w:rPr>
              <w:t>33621530</w:t>
            </w:r>
          </w:p>
        </w:tc>
        <w:tc>
          <w:tcPr>
            <w:tcW w:w="1428" w:type="dxa"/>
          </w:tcPr>
          <w:p w:rsidR="007A13C6" w:rsidRPr="007855B8" w:rsidRDefault="007A13C6" w:rsidP="006A4E1F">
            <w:pPr>
              <w:rPr>
                <w:color w:val="000000"/>
                <w:sz w:val="16"/>
                <w:szCs w:val="16"/>
              </w:rPr>
            </w:pPr>
            <w:r w:rsidRPr="007855B8">
              <w:rPr>
                <w:color w:val="000000"/>
                <w:sz w:val="16"/>
                <w:szCs w:val="16"/>
              </w:rPr>
              <w:t>Периндоприл + Индарамид 8 мг + 2,5 мг</w:t>
            </w:r>
          </w:p>
        </w:tc>
        <w:tc>
          <w:tcPr>
            <w:tcW w:w="2410" w:type="dxa"/>
            <w:gridSpan w:val="3"/>
          </w:tcPr>
          <w:p w:rsidR="007A13C6" w:rsidRPr="007855B8" w:rsidRDefault="007A13C6" w:rsidP="006A4E1F">
            <w:pPr>
              <w:rPr>
                <w:rStyle w:val="tlid-translation"/>
                <w:sz w:val="16"/>
                <w:szCs w:val="16"/>
              </w:rPr>
            </w:pPr>
            <w:r w:rsidRPr="007855B8">
              <w:rPr>
                <w:color w:val="000000"/>
                <w:sz w:val="16"/>
                <w:szCs w:val="16"/>
              </w:rPr>
              <w:t>8 мг + 2,5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8</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131</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33691186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Пирацетама для инъекций  200 мг / мл</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для инъекций  200 мг / мл</w:t>
            </w:r>
            <w:r w:rsidRPr="007855B8">
              <w:rPr>
                <w:rStyle w:val="tlid-translation"/>
                <w:sz w:val="16"/>
                <w:szCs w:val="16"/>
              </w:rPr>
              <w:t xml:space="preserve"> </w:t>
            </w:r>
            <w:r w:rsidRPr="001376E2">
              <w:rPr>
                <w:rStyle w:val="tlid-translation"/>
                <w:sz w:val="16"/>
                <w:szCs w:val="16"/>
              </w:rPr>
              <w:t xml:space="preserve"> ампулы</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4</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132</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33691186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Пирацетам таблетка 800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80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4</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5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33691186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Пирацетам таблетка 1200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w:t>
            </w:r>
            <w:r>
              <w:rPr>
                <w:rStyle w:val="tlid-translation"/>
                <w:sz w:val="16"/>
                <w:szCs w:val="16"/>
              </w:rPr>
              <w:t>2</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4</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134</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33611390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Пиридоксин 5% раствор  для инъекций</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5% раствор  для инъекций</w:t>
            </w:r>
            <w:r w:rsidRPr="007855B8">
              <w:rPr>
                <w:rStyle w:val="tlid-translation"/>
                <w:sz w:val="16"/>
                <w:szCs w:val="16"/>
              </w:rPr>
              <w:t xml:space="preserve"> </w:t>
            </w:r>
            <w:r w:rsidRPr="001B7671">
              <w:rPr>
                <w:rStyle w:val="tlid-translation"/>
                <w:sz w:val="16"/>
                <w:szCs w:val="16"/>
              </w:rPr>
              <w:t>ампулы</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135</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33631230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Повидон  йода 10% мл раствор</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10% мл раствор</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w:t>
            </w:r>
            <w:r w:rsidRPr="007855B8">
              <w:rPr>
                <w:rStyle w:val="tlid-translation"/>
                <w:sz w:val="16"/>
                <w:szCs w:val="16"/>
              </w:rPr>
              <w:lastRenderedPageBreak/>
              <w:t>-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w:t>
            </w:r>
            <w:r w:rsidRPr="00667ADD">
              <w:rPr>
                <w:rStyle w:val="tlid-translation"/>
                <w:sz w:val="16"/>
                <w:szCs w:val="16"/>
              </w:rPr>
              <w:lastRenderedPageBreak/>
              <w:t>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2</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136</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33642210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Преднизолон 5 мг таблетка</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8</w:t>
            </w:r>
            <w:r w:rsidRPr="00D863DC">
              <w:rPr>
                <w:rFonts w:ascii="Calibri" w:hAnsi="Calibri" w:cs="Calibri"/>
                <w:sz w:val="16"/>
                <w:szCs w:val="16"/>
              </w:rPr>
              <w:t>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1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137</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33621680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Пропранолол 10 мг таблетка</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10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138</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33621680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Пропранолол 40 мг </w:t>
            </w:r>
            <w:proofErr w:type="gramStart"/>
            <w:r w:rsidRPr="007855B8">
              <w:rPr>
                <w:rFonts w:ascii="GHEA Grapalat" w:hAnsi="GHEA Grapalat" w:cs="Calibri"/>
                <w:color w:val="000000"/>
                <w:sz w:val="16"/>
                <w:szCs w:val="16"/>
              </w:rPr>
              <w:t>в</w:t>
            </w:r>
            <w:proofErr w:type="gramEnd"/>
            <w:r w:rsidRPr="007855B8">
              <w:rPr>
                <w:rFonts w:ascii="GHEA Grapalat" w:hAnsi="GHEA Grapalat" w:cs="Calibri"/>
                <w:color w:val="000000"/>
                <w:sz w:val="16"/>
                <w:szCs w:val="16"/>
              </w:rPr>
              <w:t xml:space="preserve"> таблетка</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1B7671">
              <w:rPr>
                <w:rStyle w:val="tlid-translation"/>
                <w:sz w:val="16"/>
                <w:szCs w:val="16"/>
              </w:rPr>
              <w:t>40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6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139</w:t>
            </w:r>
          </w:p>
        </w:tc>
        <w:tc>
          <w:tcPr>
            <w:tcW w:w="964" w:type="dxa"/>
          </w:tcPr>
          <w:p w:rsidR="007A13C6" w:rsidRPr="007855B8" w:rsidRDefault="007A13C6" w:rsidP="006A4E1F">
            <w:pPr>
              <w:rPr>
                <w:sz w:val="16"/>
                <w:szCs w:val="16"/>
              </w:rPr>
            </w:pPr>
            <w:r w:rsidRPr="007855B8">
              <w:rPr>
                <w:sz w:val="16"/>
                <w:szCs w:val="16"/>
              </w:rPr>
              <w:t>33621550</w:t>
            </w:r>
          </w:p>
        </w:tc>
        <w:tc>
          <w:tcPr>
            <w:tcW w:w="1428" w:type="dxa"/>
          </w:tcPr>
          <w:p w:rsidR="007A13C6" w:rsidRPr="007855B8" w:rsidRDefault="007A13C6" w:rsidP="006A4E1F">
            <w:pPr>
              <w:rPr>
                <w:color w:val="000000"/>
                <w:sz w:val="16"/>
                <w:szCs w:val="16"/>
              </w:rPr>
            </w:pPr>
            <w:r w:rsidRPr="007855B8">
              <w:rPr>
                <w:color w:val="000000"/>
                <w:sz w:val="16"/>
                <w:szCs w:val="16"/>
              </w:rPr>
              <w:t>Рамиприл + амлодипин таблетка 5 мг + 10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5 мг + 10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140</w:t>
            </w:r>
          </w:p>
        </w:tc>
        <w:tc>
          <w:tcPr>
            <w:tcW w:w="964" w:type="dxa"/>
          </w:tcPr>
          <w:p w:rsidR="007A13C6" w:rsidRPr="007855B8" w:rsidRDefault="007A13C6" w:rsidP="006A4E1F">
            <w:pPr>
              <w:rPr>
                <w:sz w:val="16"/>
                <w:szCs w:val="16"/>
              </w:rPr>
            </w:pPr>
            <w:r w:rsidRPr="007855B8">
              <w:rPr>
                <w:sz w:val="16"/>
                <w:szCs w:val="16"/>
              </w:rPr>
              <w:t>33621550</w:t>
            </w:r>
          </w:p>
        </w:tc>
        <w:tc>
          <w:tcPr>
            <w:tcW w:w="1428" w:type="dxa"/>
          </w:tcPr>
          <w:p w:rsidR="007A13C6" w:rsidRPr="007855B8" w:rsidRDefault="007A13C6" w:rsidP="006A4E1F">
            <w:pPr>
              <w:rPr>
                <w:color w:val="000000"/>
                <w:sz w:val="16"/>
                <w:szCs w:val="16"/>
              </w:rPr>
            </w:pPr>
            <w:r w:rsidRPr="007855B8">
              <w:rPr>
                <w:color w:val="000000"/>
                <w:sz w:val="16"/>
                <w:szCs w:val="16"/>
              </w:rPr>
              <w:t>Рамиприл + амлодипин таблетка 5 мг + 5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color w:val="000000"/>
                <w:sz w:val="16"/>
                <w:szCs w:val="16"/>
              </w:rPr>
              <w:t>5 мг + 5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141</w:t>
            </w:r>
          </w:p>
        </w:tc>
        <w:tc>
          <w:tcPr>
            <w:tcW w:w="964" w:type="dxa"/>
          </w:tcPr>
          <w:p w:rsidR="007A13C6" w:rsidRPr="007855B8" w:rsidRDefault="007A13C6" w:rsidP="006A4E1F">
            <w:pPr>
              <w:rPr>
                <w:sz w:val="16"/>
                <w:szCs w:val="16"/>
              </w:rPr>
            </w:pPr>
            <w:r w:rsidRPr="007855B8">
              <w:rPr>
                <w:sz w:val="16"/>
                <w:szCs w:val="16"/>
              </w:rPr>
              <w:t>33621550</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 xml:space="preserve">Рамиприл + амлодипин таблетка, 2,5 мг </w:t>
            </w:r>
            <w:r w:rsidRPr="007855B8">
              <w:rPr>
                <w:rFonts w:ascii="Sylfaen" w:hAnsi="Sylfaen" w:cs="Calibri"/>
                <w:color w:val="000000"/>
                <w:sz w:val="16"/>
                <w:szCs w:val="16"/>
              </w:rPr>
              <w:lastRenderedPageBreak/>
              <w:t>+ 5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lastRenderedPageBreak/>
              <w:t xml:space="preserve">таблетка, </w:t>
            </w:r>
            <w:r w:rsidRPr="007855B8">
              <w:rPr>
                <w:rFonts w:ascii="Sylfaen" w:hAnsi="Sylfaen" w:cs="Calibri"/>
                <w:color w:val="000000"/>
                <w:sz w:val="16"/>
                <w:szCs w:val="16"/>
              </w:rPr>
              <w:t>2,5 мг + 5 мг</w:t>
            </w:r>
            <w:r w:rsidRPr="007855B8">
              <w:rPr>
                <w:rStyle w:val="tlid-translation"/>
                <w:sz w:val="16"/>
                <w:szCs w:val="16"/>
              </w:rPr>
              <w:t xml:space="preserve"> 1. Приобретение квалификационных данных, размер - таблетка. 2. </w:t>
            </w:r>
            <w:r w:rsidRPr="007855B8">
              <w:rPr>
                <w:rStyle w:val="tlid-translation"/>
                <w:sz w:val="16"/>
                <w:szCs w:val="16"/>
              </w:rPr>
              <w:lastRenderedPageBreak/>
              <w:t>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w:t>
            </w:r>
            <w:r>
              <w:rPr>
                <w:rStyle w:val="tlid-translation"/>
                <w:sz w:val="16"/>
                <w:szCs w:val="16"/>
              </w:rPr>
              <w:lastRenderedPageBreak/>
              <w:t xml:space="preserve">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lastRenderedPageBreak/>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142</w:t>
            </w:r>
          </w:p>
        </w:tc>
        <w:tc>
          <w:tcPr>
            <w:tcW w:w="964" w:type="dxa"/>
          </w:tcPr>
          <w:p w:rsidR="007A13C6" w:rsidRPr="007855B8" w:rsidRDefault="007A13C6" w:rsidP="006A4E1F">
            <w:pPr>
              <w:rPr>
                <w:sz w:val="16"/>
                <w:szCs w:val="16"/>
              </w:rPr>
            </w:pPr>
            <w:r w:rsidRPr="007855B8">
              <w:rPr>
                <w:sz w:val="16"/>
                <w:szCs w:val="16"/>
              </w:rPr>
              <w:t>33621550</w:t>
            </w:r>
          </w:p>
        </w:tc>
        <w:tc>
          <w:tcPr>
            <w:tcW w:w="1428" w:type="dxa"/>
          </w:tcPr>
          <w:p w:rsidR="007A13C6" w:rsidRPr="007855B8" w:rsidRDefault="007A13C6" w:rsidP="006A4E1F">
            <w:pPr>
              <w:rPr>
                <w:color w:val="000000"/>
                <w:sz w:val="16"/>
                <w:szCs w:val="16"/>
              </w:rPr>
            </w:pPr>
            <w:r w:rsidRPr="007855B8">
              <w:rPr>
                <w:color w:val="000000"/>
                <w:sz w:val="16"/>
                <w:szCs w:val="16"/>
              </w:rPr>
              <w:t>Рамиприл + Амлодипин 10 мг + таблетка 10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Sylfaen" w:hAnsi="Sylfaen" w:cs="Calibri"/>
                <w:color w:val="000000"/>
                <w:sz w:val="16"/>
                <w:szCs w:val="16"/>
              </w:rPr>
              <w:t>2,5 мг + 5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33671113</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Сальбутамол 100 мг /</w:t>
            </w:r>
            <w:r>
              <w:rPr>
                <w:rFonts w:ascii="Sylfaen" w:hAnsi="Sylfaen" w:cs="Calibri"/>
                <w:color w:val="000000"/>
                <w:sz w:val="16"/>
                <w:szCs w:val="16"/>
                <w:lang w:val="en-US"/>
              </w:rPr>
              <w:t>мл</w:t>
            </w:r>
            <w:r w:rsidRPr="007855B8">
              <w:rPr>
                <w:rFonts w:ascii="GHEA Grapalat" w:hAnsi="GHEA Grapalat" w:cs="Calibri"/>
                <w:color w:val="000000"/>
                <w:sz w:val="16"/>
                <w:szCs w:val="16"/>
              </w:rPr>
              <w:t xml:space="preserve"> инголятор</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100 мг /</w:t>
            </w:r>
            <w:r w:rsidRPr="001B7671">
              <w:rPr>
                <w:rFonts w:ascii="Sylfaen" w:hAnsi="Sylfaen" w:cs="Calibri"/>
                <w:color w:val="000000"/>
                <w:sz w:val="16"/>
                <w:szCs w:val="16"/>
              </w:rPr>
              <w:t xml:space="preserve">мл </w:t>
            </w:r>
            <w:r w:rsidRPr="007855B8">
              <w:rPr>
                <w:rFonts w:ascii="GHEA Grapalat" w:hAnsi="GHEA Grapalat" w:cs="Calibri"/>
                <w:color w:val="000000"/>
                <w:sz w:val="16"/>
                <w:szCs w:val="16"/>
              </w:rPr>
              <w:t xml:space="preserve"> инголятор</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144</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33691200</w:t>
            </w:r>
          </w:p>
        </w:tc>
        <w:tc>
          <w:tcPr>
            <w:tcW w:w="1428" w:type="dxa"/>
          </w:tcPr>
          <w:p w:rsidR="007A13C6" w:rsidRPr="007855B8" w:rsidRDefault="007A13C6" w:rsidP="006A4E1F">
            <w:pPr>
              <w:rPr>
                <w:rFonts w:ascii="GHEA Grapalat" w:hAnsi="GHEA Grapalat" w:cs="Calibri"/>
                <w:color w:val="000000"/>
                <w:sz w:val="16"/>
                <w:szCs w:val="16"/>
                <w:lang w:val="en-US"/>
              </w:rPr>
            </w:pPr>
            <w:r w:rsidRPr="007855B8">
              <w:rPr>
                <w:rFonts w:ascii="GHEA Grapalat" w:hAnsi="GHEA Grapalat" w:cs="Calibri"/>
                <w:color w:val="000000"/>
                <w:sz w:val="16"/>
                <w:szCs w:val="16"/>
                <w:lang w:val="en-US"/>
              </w:rPr>
              <w:t xml:space="preserve">Senosides A, B </w:t>
            </w:r>
            <w:r w:rsidRPr="007855B8">
              <w:rPr>
                <w:rFonts w:ascii="GHEA Grapalat" w:hAnsi="GHEA Grapalat" w:cs="Calibri"/>
                <w:color w:val="000000"/>
                <w:sz w:val="16"/>
                <w:szCs w:val="16"/>
              </w:rPr>
              <w:t>таблетка</w:t>
            </w:r>
            <w:r w:rsidRPr="007855B8">
              <w:rPr>
                <w:rFonts w:ascii="GHEA Grapalat" w:hAnsi="GHEA Grapalat" w:cs="Calibri"/>
                <w:color w:val="000000"/>
                <w:sz w:val="16"/>
                <w:szCs w:val="16"/>
                <w:lang w:val="en-US"/>
              </w:rPr>
              <w:t xml:space="preserve"> 70 </w:t>
            </w:r>
            <w:r w:rsidRPr="007855B8">
              <w:rPr>
                <w:rFonts w:ascii="GHEA Grapalat" w:hAnsi="GHEA Grapalat" w:cs="Calibri"/>
                <w:color w:val="000000"/>
                <w:sz w:val="16"/>
                <w:szCs w:val="16"/>
              </w:rPr>
              <w:t>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70</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lang w:val="en-US"/>
              </w:rPr>
            </w:pPr>
          </w:p>
        </w:tc>
        <w:tc>
          <w:tcPr>
            <w:tcW w:w="284" w:type="dxa"/>
          </w:tcPr>
          <w:p w:rsidR="007A13C6" w:rsidRPr="007855B8" w:rsidRDefault="007A13C6" w:rsidP="006A4E1F">
            <w:pPr>
              <w:widowControl w:val="0"/>
              <w:spacing w:after="120"/>
              <w:jc w:val="center"/>
              <w:rPr>
                <w:rFonts w:ascii="GHEA Grapalat" w:hAnsi="GHEA Grapalat"/>
                <w:sz w:val="16"/>
                <w:szCs w:val="16"/>
                <w:lang w:val="en-US"/>
              </w:rPr>
            </w:pPr>
          </w:p>
        </w:tc>
        <w:tc>
          <w:tcPr>
            <w:tcW w:w="425" w:type="dxa"/>
          </w:tcPr>
          <w:p w:rsidR="007A13C6" w:rsidRPr="007855B8" w:rsidRDefault="007A13C6" w:rsidP="006A4E1F">
            <w:pPr>
              <w:jc w:val="right"/>
              <w:rPr>
                <w:rFonts w:ascii="Calibri" w:hAnsi="Calibri" w:cs="Calibri"/>
                <w:color w:val="000000"/>
                <w:sz w:val="16"/>
                <w:szCs w:val="16"/>
                <w:lang w:val="en-US"/>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145</w:t>
            </w:r>
          </w:p>
        </w:tc>
        <w:tc>
          <w:tcPr>
            <w:tcW w:w="964" w:type="dxa"/>
          </w:tcPr>
          <w:p w:rsidR="007A13C6" w:rsidRPr="007855B8" w:rsidRDefault="007A13C6" w:rsidP="006A4E1F">
            <w:pPr>
              <w:rPr>
                <w:sz w:val="16"/>
                <w:szCs w:val="16"/>
              </w:rPr>
            </w:pPr>
            <w:r w:rsidRPr="007855B8">
              <w:rPr>
                <w:sz w:val="16"/>
                <w:szCs w:val="16"/>
              </w:rPr>
              <w:t>33621410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Симвастатин таблетка 20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2</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lang w:val="en-US"/>
              </w:rPr>
            </w:pPr>
          </w:p>
        </w:tc>
        <w:tc>
          <w:tcPr>
            <w:tcW w:w="284" w:type="dxa"/>
          </w:tcPr>
          <w:p w:rsidR="007A13C6" w:rsidRPr="007855B8" w:rsidRDefault="007A13C6" w:rsidP="006A4E1F">
            <w:pPr>
              <w:widowControl w:val="0"/>
              <w:spacing w:after="120"/>
              <w:jc w:val="center"/>
              <w:rPr>
                <w:rFonts w:ascii="GHEA Grapalat" w:hAnsi="GHEA Grapalat"/>
                <w:sz w:val="16"/>
                <w:szCs w:val="16"/>
                <w:lang w:val="en-US"/>
              </w:rPr>
            </w:pPr>
          </w:p>
        </w:tc>
        <w:tc>
          <w:tcPr>
            <w:tcW w:w="425" w:type="dxa"/>
          </w:tcPr>
          <w:p w:rsidR="007A13C6" w:rsidRPr="007855B8" w:rsidRDefault="007A13C6" w:rsidP="006A4E1F">
            <w:pPr>
              <w:jc w:val="right"/>
              <w:rPr>
                <w:rFonts w:ascii="Calibri" w:hAnsi="Calibri" w:cs="Calibri"/>
                <w:color w:val="000000"/>
                <w:sz w:val="16"/>
                <w:szCs w:val="16"/>
                <w:lang w:val="en-US"/>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146</w:t>
            </w:r>
          </w:p>
        </w:tc>
        <w:tc>
          <w:tcPr>
            <w:tcW w:w="964" w:type="dxa"/>
          </w:tcPr>
          <w:p w:rsidR="007A13C6" w:rsidRPr="007855B8" w:rsidRDefault="007A13C6" w:rsidP="006A4E1F">
            <w:pPr>
              <w:rPr>
                <w:sz w:val="16"/>
                <w:szCs w:val="16"/>
              </w:rPr>
            </w:pPr>
            <w:r w:rsidRPr="007855B8">
              <w:rPr>
                <w:sz w:val="16"/>
                <w:szCs w:val="16"/>
              </w:rPr>
              <w:t>33621410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Симвастатин таблетка 40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147</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33651131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Сульфаметоксазол + Триметоприм таблетка 100 мг + 20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GHEA Grapalat" w:hAnsi="GHEA Grapalat" w:cs="Calibri"/>
                <w:color w:val="000000"/>
                <w:sz w:val="16"/>
                <w:szCs w:val="16"/>
              </w:rPr>
              <w:t>100 мг + 20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20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148</w:t>
            </w:r>
          </w:p>
        </w:tc>
        <w:tc>
          <w:tcPr>
            <w:tcW w:w="964" w:type="dxa"/>
          </w:tcPr>
          <w:p w:rsidR="007A13C6" w:rsidRPr="007855B8" w:rsidRDefault="007A13C6" w:rsidP="006A4E1F">
            <w:pPr>
              <w:rPr>
                <w:sz w:val="16"/>
                <w:szCs w:val="16"/>
              </w:rPr>
            </w:pPr>
            <w:r w:rsidRPr="007855B8">
              <w:rPr>
                <w:sz w:val="16"/>
                <w:szCs w:val="16"/>
              </w:rPr>
              <w:t>33651131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Сульфаметоксазол + Триметоприм Таблетка 400 мг + 80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GHEA Grapalat" w:hAnsi="GHEA Grapalat" w:cs="Calibri"/>
                <w:color w:val="000000"/>
                <w:sz w:val="16"/>
                <w:szCs w:val="16"/>
              </w:rPr>
              <w:t>400 мг + 80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149</w:t>
            </w:r>
          </w:p>
        </w:tc>
        <w:tc>
          <w:tcPr>
            <w:tcW w:w="964" w:type="dxa"/>
          </w:tcPr>
          <w:p w:rsidR="007A13C6" w:rsidRPr="007855B8" w:rsidRDefault="007A13C6" w:rsidP="006A4E1F">
            <w:pPr>
              <w:rPr>
                <w:sz w:val="16"/>
                <w:szCs w:val="16"/>
              </w:rPr>
            </w:pPr>
            <w:r w:rsidRPr="007855B8">
              <w:rPr>
                <w:sz w:val="16"/>
                <w:szCs w:val="16"/>
              </w:rPr>
              <w:t>33651131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Сульфаметоксазол + Триметоприм таблетка 800 мг +160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 xml:space="preserve">таблетка, </w:t>
            </w:r>
            <w:r w:rsidRPr="007855B8">
              <w:rPr>
                <w:rFonts w:ascii="GHEA Grapalat" w:hAnsi="GHEA Grapalat" w:cs="Calibri"/>
                <w:color w:val="000000"/>
                <w:sz w:val="16"/>
                <w:szCs w:val="16"/>
              </w:rPr>
              <w:t>800 мг +160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8</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150</w:t>
            </w:r>
          </w:p>
        </w:tc>
        <w:tc>
          <w:tcPr>
            <w:tcW w:w="964" w:type="dxa"/>
          </w:tcPr>
          <w:p w:rsidR="007A13C6" w:rsidRPr="007855B8" w:rsidRDefault="007A13C6" w:rsidP="006A4E1F">
            <w:pPr>
              <w:rPr>
                <w:sz w:val="16"/>
                <w:szCs w:val="16"/>
              </w:rPr>
            </w:pPr>
            <w:r w:rsidRPr="007855B8">
              <w:rPr>
                <w:sz w:val="16"/>
                <w:szCs w:val="16"/>
              </w:rPr>
              <w:t>33651131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Сульфаметоксазол + Триметоприм 200 мг + 40 мг / 5 мл Порошок для приготовления суспензии для приема внутрь</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200 мг + 40 мг / 5 мл Порошок для приготовления суспензии для приема внутрь</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50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151</w:t>
            </w:r>
          </w:p>
        </w:tc>
        <w:tc>
          <w:tcPr>
            <w:tcW w:w="964" w:type="dxa"/>
          </w:tcPr>
          <w:p w:rsidR="007A13C6" w:rsidRPr="007855B8" w:rsidRDefault="007A13C6" w:rsidP="006A4E1F">
            <w:pPr>
              <w:rPr>
                <w:sz w:val="16"/>
                <w:szCs w:val="16"/>
              </w:rPr>
            </w:pPr>
            <w:r w:rsidRPr="007855B8">
              <w:rPr>
                <w:sz w:val="16"/>
                <w:szCs w:val="16"/>
              </w:rPr>
              <w:t>33621620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Спиронолактон таблетка 25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25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360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152</w:t>
            </w:r>
          </w:p>
        </w:tc>
        <w:tc>
          <w:tcPr>
            <w:tcW w:w="964" w:type="dxa"/>
          </w:tcPr>
          <w:p w:rsidR="007A13C6" w:rsidRPr="007855B8" w:rsidRDefault="007A13C6" w:rsidP="006A4E1F">
            <w:pPr>
              <w:rPr>
                <w:sz w:val="16"/>
                <w:szCs w:val="16"/>
              </w:rPr>
            </w:pPr>
            <w:r w:rsidRPr="007855B8">
              <w:rPr>
                <w:sz w:val="16"/>
                <w:szCs w:val="16"/>
              </w:rPr>
              <w:t>33621620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Спиронолактон таблетка 50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 xml:space="preserve">50 мг 1. Приобретение квалификационных данных, размер - таблетка. 2. </w:t>
            </w:r>
            <w:r w:rsidRPr="007855B8">
              <w:rPr>
                <w:rStyle w:val="tlid-translation"/>
                <w:sz w:val="16"/>
                <w:szCs w:val="16"/>
              </w:rPr>
              <w:lastRenderedPageBreak/>
              <w:t>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w:t>
            </w:r>
            <w:r>
              <w:rPr>
                <w:rStyle w:val="tlid-translation"/>
                <w:sz w:val="16"/>
                <w:szCs w:val="16"/>
              </w:rPr>
              <w:lastRenderedPageBreak/>
              <w:t xml:space="preserve">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8</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153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33621110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Варфарин таблетка 2,5 мг</w:t>
            </w:r>
          </w:p>
        </w:tc>
        <w:tc>
          <w:tcPr>
            <w:tcW w:w="2410" w:type="dxa"/>
            <w:gridSpan w:val="3"/>
          </w:tcPr>
          <w:p w:rsidR="007A13C6" w:rsidRPr="007855B8" w:rsidRDefault="007A13C6" w:rsidP="006A4E1F">
            <w:pPr>
              <w:rPr>
                <w:rStyle w:val="tlid-translation"/>
                <w:sz w:val="16"/>
                <w:szCs w:val="16"/>
              </w:rPr>
            </w:pPr>
            <w:r w:rsidRPr="007855B8">
              <w:rPr>
                <w:rStyle w:val="tlid-translation"/>
                <w:sz w:val="16"/>
                <w:szCs w:val="16"/>
              </w:rPr>
              <w:t>таблетка, 2</w:t>
            </w:r>
            <w:r w:rsidRPr="001B7671">
              <w:rPr>
                <w:rStyle w:val="tlid-translation"/>
                <w:sz w:val="16"/>
                <w:szCs w:val="16"/>
              </w:rPr>
              <w:t>.</w:t>
            </w:r>
            <w:r>
              <w:rPr>
                <w:rStyle w:val="tlid-translation"/>
                <w:sz w:val="16"/>
                <w:szCs w:val="16"/>
              </w:rPr>
              <w:t>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154</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33621730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Верапамил Таблетка 40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18</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0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155</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33631170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Тетрациклин глазная мазь 1%</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глазная мазь 1%</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гр</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0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156</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33671124</w:t>
            </w:r>
          </w:p>
        </w:tc>
        <w:tc>
          <w:tcPr>
            <w:tcW w:w="1428" w:type="dxa"/>
          </w:tcPr>
          <w:p w:rsidR="007A13C6" w:rsidRPr="007855B8" w:rsidRDefault="007A13C6" w:rsidP="006A4E1F">
            <w:pPr>
              <w:rPr>
                <w:rFonts w:ascii="Calibri" w:hAnsi="Calibri" w:cs="Calibri"/>
                <w:color w:val="000000"/>
                <w:sz w:val="16"/>
                <w:szCs w:val="16"/>
              </w:rPr>
            </w:pPr>
            <w:r w:rsidRPr="007855B8">
              <w:rPr>
                <w:rFonts w:ascii="Calibri" w:hAnsi="Calibri" w:cs="Calibri"/>
                <w:color w:val="000000"/>
                <w:sz w:val="16"/>
                <w:szCs w:val="16"/>
              </w:rPr>
              <w:t>Тобрамицин Глазные капли , 3 мг / мл</w:t>
            </w:r>
          </w:p>
        </w:tc>
        <w:tc>
          <w:tcPr>
            <w:tcW w:w="2410" w:type="dxa"/>
            <w:gridSpan w:val="3"/>
          </w:tcPr>
          <w:p w:rsidR="007A13C6" w:rsidRPr="007855B8" w:rsidRDefault="007A13C6" w:rsidP="006A4E1F">
            <w:pPr>
              <w:rPr>
                <w:rStyle w:val="tlid-translation"/>
                <w:sz w:val="16"/>
                <w:szCs w:val="16"/>
              </w:rPr>
            </w:pPr>
            <w:r w:rsidRPr="007855B8">
              <w:rPr>
                <w:rFonts w:ascii="Calibri" w:hAnsi="Calibri" w:cs="Calibri"/>
                <w:color w:val="000000"/>
                <w:sz w:val="16"/>
                <w:szCs w:val="16"/>
              </w:rPr>
              <w:t>капли , 3 мг /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rPr>
            </w:pPr>
            <w:r w:rsidRPr="007855B8">
              <w:rPr>
                <w:rFonts w:ascii="GHEA Grapalat" w:hAnsi="GHEA Grapalat"/>
                <w:sz w:val="16"/>
                <w:szCs w:val="16"/>
                <w:lang w:val="en-US"/>
              </w:rPr>
              <w:t>15</w:t>
            </w:r>
            <w:r w:rsidRPr="007855B8">
              <w:rPr>
                <w:rFonts w:ascii="GHEA Grapalat" w:hAnsi="GHEA Grapalat"/>
                <w:sz w:val="16"/>
                <w:szCs w:val="16"/>
              </w:rPr>
              <w:t>7</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33651115</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Цефалексин 500 мг капсулы</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500 мг капсулы</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rPr>
            </w:pPr>
            <w:r w:rsidRPr="007855B8">
              <w:rPr>
                <w:rFonts w:ascii="GHEA Grapalat" w:hAnsi="GHEA Grapalat"/>
                <w:sz w:val="16"/>
                <w:szCs w:val="16"/>
                <w:lang w:val="en-US"/>
              </w:rPr>
              <w:lastRenderedPageBreak/>
              <w:t>15</w:t>
            </w:r>
            <w:r w:rsidRPr="007855B8">
              <w:rPr>
                <w:rFonts w:ascii="GHEA Grapalat" w:hAnsi="GHEA Grapalat"/>
                <w:sz w:val="16"/>
                <w:szCs w:val="16"/>
              </w:rPr>
              <w:t>8</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33651116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Цефазолин раствор для инъекций в порошке 1 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раствор для инъекций в порошке 1 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159</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33651117</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Цефиксим капсулы 400 мг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капсулы 400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160</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33651141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Цефуроксим капсулы 250 мг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капсулы 250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9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161</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33651141</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Цефуроксим порошок для инъекций раствор 750 мг</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порошок для инъекций раствор 750 мг</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30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18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162</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33651118</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Цефтриаксона 500 мг раствора для инъекций порошка </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 xml:space="preserve">500 мг раствора для инъекций порошка </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4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33651118</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Цефтриаксона 1 г раствора для инъекций порошка </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 xml:space="preserve">1 г раствора для инъекций порошка </w:t>
            </w:r>
            <w:r w:rsidRPr="007855B8">
              <w:rPr>
                <w:rStyle w:val="tlid-translation"/>
                <w:sz w:val="16"/>
                <w:szCs w:val="16"/>
              </w:rPr>
              <w:t xml:space="preserve">1. Приобретение квалификационных данных, размер - таблетка. 2. </w:t>
            </w:r>
            <w:r w:rsidRPr="007855B8">
              <w:rPr>
                <w:rStyle w:val="tlid-translation"/>
                <w:sz w:val="16"/>
                <w:szCs w:val="16"/>
              </w:rPr>
              <w:lastRenderedPageBreak/>
              <w:t>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lastRenderedPageBreak/>
              <w:t>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w:t>
            </w:r>
            <w:r>
              <w:rPr>
                <w:rStyle w:val="tlid-translation"/>
                <w:sz w:val="16"/>
                <w:szCs w:val="16"/>
              </w:rPr>
              <w:lastRenderedPageBreak/>
              <w:t xml:space="preserve">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lastRenderedPageBreak/>
              <w:t>3</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164</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33621240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 xml:space="preserve">Цианокобаламина 0,5 мг / мл для инъекций раствора </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 xml:space="preserve">0,5 мг / мл для инъекций раствора </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165</w:t>
            </w:r>
          </w:p>
        </w:tc>
        <w:tc>
          <w:tcPr>
            <w:tcW w:w="964" w:type="dxa"/>
          </w:tcPr>
          <w:p w:rsidR="007A13C6" w:rsidRPr="007855B8" w:rsidRDefault="007A13C6" w:rsidP="006A4E1F">
            <w:pPr>
              <w:rPr>
                <w:sz w:val="16"/>
                <w:szCs w:val="16"/>
              </w:rPr>
            </w:pPr>
            <w:r w:rsidRPr="007855B8">
              <w:rPr>
                <w:sz w:val="16"/>
                <w:szCs w:val="16"/>
              </w:rPr>
              <w:t>33651134</w:t>
            </w:r>
          </w:p>
        </w:tc>
        <w:tc>
          <w:tcPr>
            <w:tcW w:w="1428" w:type="dxa"/>
          </w:tcPr>
          <w:p w:rsidR="007A13C6" w:rsidRPr="003E2140" w:rsidRDefault="007A13C6" w:rsidP="006A4E1F">
            <w:pPr>
              <w:rPr>
                <w:rFonts w:ascii="GHEA Grapalat" w:hAnsi="GHEA Grapalat" w:cs="Calibri"/>
                <w:color w:val="000000"/>
                <w:sz w:val="16"/>
                <w:szCs w:val="16"/>
                <w:lang w:val="en-US"/>
              </w:rPr>
            </w:pPr>
            <w:r w:rsidRPr="007855B8">
              <w:rPr>
                <w:rFonts w:ascii="GHEA Grapalat" w:hAnsi="GHEA Grapalat" w:cs="Calibri"/>
                <w:color w:val="000000"/>
                <w:sz w:val="16"/>
                <w:szCs w:val="16"/>
              </w:rPr>
              <w:t>Ципрофлоксацин глазные капли 0,3%</w:t>
            </w:r>
            <w:r>
              <w:rPr>
                <w:rFonts w:ascii="GHEA Grapalat" w:hAnsi="GHEA Grapalat" w:cs="Calibri"/>
                <w:color w:val="000000"/>
                <w:sz w:val="16"/>
                <w:szCs w:val="16"/>
                <w:lang w:val="en-US"/>
              </w:rPr>
              <w:t>мл</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глазные капли 0,3%</w:t>
            </w:r>
            <w:r w:rsidRPr="007855B8">
              <w:rPr>
                <w:rStyle w:val="tlid-translation"/>
                <w:sz w:val="16"/>
                <w:szCs w:val="16"/>
              </w:rPr>
              <w:t>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1</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166</w:t>
            </w:r>
          </w:p>
        </w:tc>
        <w:tc>
          <w:tcPr>
            <w:tcW w:w="964" w:type="dxa"/>
          </w:tcPr>
          <w:p w:rsidR="007A13C6" w:rsidRPr="007855B8" w:rsidRDefault="007A13C6" w:rsidP="006A4E1F">
            <w:pPr>
              <w:rPr>
                <w:sz w:val="16"/>
                <w:szCs w:val="16"/>
              </w:rPr>
            </w:pPr>
            <w:r w:rsidRPr="007855B8">
              <w:rPr>
                <w:sz w:val="16"/>
                <w:szCs w:val="16"/>
              </w:rPr>
              <w:t>33671118</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Ципрофлоксацин 500 мг в таблетках</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7855B8">
              <w:rPr>
                <w:rStyle w:val="tlid-translation"/>
                <w:sz w:val="16"/>
                <w:szCs w:val="16"/>
              </w:rPr>
              <w:t>5</w:t>
            </w:r>
            <w:r w:rsidRPr="001B7671">
              <w:rPr>
                <w:rStyle w:val="tlid-translation"/>
                <w:sz w:val="16"/>
                <w:szCs w:val="16"/>
              </w:rPr>
              <w:t>0</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5</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28"/>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167</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33671118</w:t>
            </w:r>
          </w:p>
        </w:tc>
        <w:tc>
          <w:tcPr>
            <w:tcW w:w="1428" w:type="dxa"/>
          </w:tcPr>
          <w:p w:rsidR="007A13C6" w:rsidRPr="007855B8" w:rsidRDefault="007A13C6" w:rsidP="006A4E1F">
            <w:pPr>
              <w:rPr>
                <w:rFonts w:ascii="Sylfaen" w:hAnsi="Sylfaen" w:cs="Calibri"/>
                <w:color w:val="000000"/>
                <w:sz w:val="16"/>
                <w:szCs w:val="16"/>
              </w:rPr>
            </w:pPr>
            <w:r w:rsidRPr="007855B8">
              <w:rPr>
                <w:rFonts w:ascii="Sylfaen" w:hAnsi="Sylfaen" w:cs="Calibri"/>
                <w:color w:val="000000"/>
                <w:sz w:val="16"/>
                <w:szCs w:val="16"/>
              </w:rPr>
              <w:t>Ципрофоксацин + ацетаты дексаметазона,</w:t>
            </w:r>
            <w:r w:rsidRPr="003E2140">
              <w:rPr>
                <w:rFonts w:ascii="Sylfaen" w:hAnsi="Sylfaen" w:cs="Calibri"/>
                <w:color w:val="000000"/>
                <w:sz w:val="16"/>
                <w:szCs w:val="16"/>
              </w:rPr>
              <w:t xml:space="preserve"> глазные капли</w:t>
            </w:r>
            <w:r w:rsidRPr="007855B8">
              <w:rPr>
                <w:rFonts w:ascii="Sylfaen" w:hAnsi="Sylfaen" w:cs="Calibri"/>
                <w:color w:val="000000"/>
                <w:sz w:val="16"/>
                <w:szCs w:val="16"/>
              </w:rPr>
              <w:t xml:space="preserve"> 3 мг / мл + 1 мг / мл</w:t>
            </w:r>
          </w:p>
        </w:tc>
        <w:tc>
          <w:tcPr>
            <w:tcW w:w="2410" w:type="dxa"/>
            <w:gridSpan w:val="3"/>
          </w:tcPr>
          <w:p w:rsidR="007A13C6" w:rsidRPr="007855B8" w:rsidRDefault="007A13C6" w:rsidP="006A4E1F">
            <w:pPr>
              <w:rPr>
                <w:rStyle w:val="tlid-translation"/>
                <w:sz w:val="16"/>
                <w:szCs w:val="16"/>
              </w:rPr>
            </w:pPr>
            <w:r w:rsidRPr="003E2140">
              <w:rPr>
                <w:rFonts w:ascii="Sylfaen" w:hAnsi="Sylfaen" w:cs="Calibri"/>
                <w:color w:val="000000"/>
                <w:sz w:val="16"/>
                <w:szCs w:val="16"/>
              </w:rPr>
              <w:t>глазные капли</w:t>
            </w:r>
            <w:r w:rsidRPr="007855B8">
              <w:rPr>
                <w:rFonts w:ascii="Sylfaen" w:hAnsi="Sylfaen" w:cs="Calibri"/>
                <w:color w:val="000000"/>
                <w:sz w:val="16"/>
                <w:szCs w:val="16"/>
              </w:rPr>
              <w:t xml:space="preserve"> 3 мг / мл + 1 мг / мл</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4</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168</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33671116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Ксилометазолина капли в нос 0,05%</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капли в нос 0,05%</w:t>
            </w:r>
            <w:r w:rsidRPr="001B7671">
              <w:rPr>
                <w:rFonts w:ascii="GHEA Grapalat" w:hAnsi="GHEA Grapalat" w:cs="Calibri"/>
                <w:color w:val="000000"/>
                <w:sz w:val="16"/>
                <w:szCs w:val="16"/>
              </w:rPr>
              <w:t xml:space="preserve"> мл</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12</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13"/>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lastRenderedPageBreak/>
              <w:t>169</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33671116</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Ксилометазолин капли в нос 0,1%</w:t>
            </w:r>
          </w:p>
        </w:tc>
        <w:tc>
          <w:tcPr>
            <w:tcW w:w="2410" w:type="dxa"/>
            <w:gridSpan w:val="3"/>
          </w:tcPr>
          <w:p w:rsidR="007A13C6" w:rsidRPr="007855B8" w:rsidRDefault="007A13C6" w:rsidP="006A4E1F">
            <w:pPr>
              <w:rPr>
                <w:rStyle w:val="tlid-translation"/>
                <w:sz w:val="16"/>
                <w:szCs w:val="16"/>
              </w:rPr>
            </w:pPr>
            <w:r>
              <w:rPr>
                <w:rFonts w:ascii="GHEA Grapalat" w:hAnsi="GHEA Grapalat" w:cs="Calibri"/>
                <w:color w:val="000000"/>
                <w:sz w:val="16"/>
                <w:szCs w:val="16"/>
              </w:rPr>
              <w:t>капли в нос 0,</w:t>
            </w:r>
            <w:r w:rsidRPr="001B7671">
              <w:rPr>
                <w:rFonts w:ascii="GHEA Grapalat" w:hAnsi="GHEA Grapalat" w:cs="Calibri"/>
                <w:color w:val="000000"/>
                <w:sz w:val="16"/>
                <w:szCs w:val="16"/>
              </w:rPr>
              <w:t>1</w:t>
            </w:r>
            <w:r w:rsidRPr="007855B8">
              <w:rPr>
                <w:rFonts w:ascii="GHEA Grapalat" w:hAnsi="GHEA Grapalat" w:cs="Calibri"/>
                <w:color w:val="000000"/>
                <w:sz w:val="16"/>
                <w:szCs w:val="16"/>
              </w:rPr>
              <w:t>%</w:t>
            </w:r>
            <w:r w:rsidRPr="001B7671">
              <w:rPr>
                <w:rFonts w:ascii="GHEA Grapalat" w:hAnsi="GHEA Grapalat" w:cs="Calibri"/>
                <w:color w:val="000000"/>
                <w:sz w:val="16"/>
                <w:szCs w:val="16"/>
              </w:rPr>
              <w:t xml:space="preserve"> мл</w:t>
            </w:r>
            <w:proofErr w:type="gramStart"/>
            <w:r w:rsidRPr="007855B8">
              <w:rPr>
                <w:rStyle w:val="tlid-translation"/>
                <w:sz w:val="16"/>
                <w:szCs w:val="16"/>
              </w:rPr>
              <w:t>1</w:t>
            </w:r>
            <w:proofErr w:type="gramEnd"/>
            <w:r w:rsidRPr="007855B8">
              <w:rPr>
                <w:rStyle w:val="tlid-translation"/>
                <w:sz w:val="16"/>
                <w:szCs w:val="16"/>
              </w:rPr>
              <w:t>.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sidRPr="00D863DC">
              <w:rPr>
                <w:rFonts w:ascii="Calibri" w:hAnsi="Calibri" w:cs="Calibri"/>
                <w:sz w:val="16"/>
                <w:szCs w:val="16"/>
              </w:rPr>
              <w:t>12</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30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170</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33611100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Омепразол по 20 мг в таблетках</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2</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4</w:t>
            </w:r>
            <w:r w:rsidRPr="00D863DC">
              <w:rPr>
                <w:rFonts w:ascii="Calibri" w:hAnsi="Calibri" w:cs="Calibri"/>
                <w:sz w:val="16"/>
                <w:szCs w:val="16"/>
              </w:rPr>
              <w:t>000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8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171</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33621230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Фолиевая кислота в таблетках 5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таблетка, 5</w:t>
            </w:r>
            <w:r w:rsidRPr="007855B8">
              <w:rPr>
                <w:rStyle w:val="tlid-translation"/>
                <w:sz w:val="16"/>
                <w:szCs w:val="16"/>
              </w:rPr>
              <w:t xml:space="preserve">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3</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70"/>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172</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33621590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Фуросемид 10 мг / мл, раствор для инъекций</w:t>
            </w:r>
          </w:p>
        </w:tc>
        <w:tc>
          <w:tcPr>
            <w:tcW w:w="2410" w:type="dxa"/>
            <w:gridSpan w:val="3"/>
          </w:tcPr>
          <w:p w:rsidR="007A13C6" w:rsidRPr="007855B8" w:rsidRDefault="007A13C6" w:rsidP="006A4E1F">
            <w:pPr>
              <w:rPr>
                <w:rStyle w:val="tlid-translation"/>
                <w:sz w:val="16"/>
                <w:szCs w:val="16"/>
              </w:rPr>
            </w:pPr>
            <w:r w:rsidRPr="007855B8">
              <w:rPr>
                <w:rFonts w:ascii="GHEA Grapalat" w:hAnsi="GHEA Grapalat" w:cs="Calibri"/>
                <w:color w:val="000000"/>
                <w:sz w:val="16"/>
                <w:szCs w:val="16"/>
              </w:rPr>
              <w:t>10 мг / мл, раствор для инъекций</w:t>
            </w:r>
            <w:r w:rsidRPr="007855B8">
              <w:rPr>
                <w:rStyle w:val="tlid-translation"/>
                <w:sz w:val="16"/>
                <w:szCs w:val="16"/>
              </w:rPr>
              <w:t xml:space="preserve">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мл</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667ADD" w:rsidTr="003B5F46">
        <w:trPr>
          <w:gridAfter w:val="9"/>
          <w:wAfter w:w="8268" w:type="dxa"/>
          <w:trHeight w:val="255"/>
        </w:trPr>
        <w:tc>
          <w:tcPr>
            <w:tcW w:w="835" w:type="dxa"/>
          </w:tcPr>
          <w:p w:rsidR="007A13C6" w:rsidRPr="007855B8" w:rsidRDefault="007A13C6" w:rsidP="006A4E1F">
            <w:pPr>
              <w:pStyle w:val="23"/>
              <w:widowControl w:val="0"/>
              <w:spacing w:after="120"/>
              <w:ind w:firstLine="30"/>
              <w:jc w:val="left"/>
              <w:rPr>
                <w:rFonts w:ascii="GHEA Grapalat" w:hAnsi="GHEA Grapalat"/>
                <w:sz w:val="16"/>
                <w:szCs w:val="16"/>
                <w:lang w:val="en-US"/>
              </w:rPr>
            </w:pPr>
            <w:r w:rsidRPr="007855B8">
              <w:rPr>
                <w:rFonts w:ascii="GHEA Grapalat" w:hAnsi="GHEA Grapalat"/>
                <w:sz w:val="16"/>
                <w:szCs w:val="16"/>
                <w:lang w:val="en-US"/>
              </w:rPr>
              <w:t>173</w:t>
            </w:r>
          </w:p>
        </w:tc>
        <w:tc>
          <w:tcPr>
            <w:tcW w:w="964" w:type="dxa"/>
          </w:tcPr>
          <w:p w:rsidR="007A13C6" w:rsidRPr="007855B8" w:rsidRDefault="007A13C6" w:rsidP="006A4E1F">
            <w:pPr>
              <w:jc w:val="center"/>
              <w:rPr>
                <w:rFonts w:ascii="Calibri" w:hAnsi="Calibri" w:cs="Calibri"/>
                <w:sz w:val="16"/>
                <w:szCs w:val="16"/>
              </w:rPr>
            </w:pPr>
            <w:r w:rsidRPr="007855B8">
              <w:rPr>
                <w:rFonts w:ascii="Calibri" w:hAnsi="Calibri" w:cs="Calibri"/>
                <w:sz w:val="16"/>
                <w:szCs w:val="16"/>
              </w:rPr>
              <w:t>33621590</w:t>
            </w:r>
          </w:p>
        </w:tc>
        <w:tc>
          <w:tcPr>
            <w:tcW w:w="1428" w:type="dxa"/>
          </w:tcPr>
          <w:p w:rsidR="007A13C6" w:rsidRPr="007855B8" w:rsidRDefault="007A13C6" w:rsidP="006A4E1F">
            <w:pPr>
              <w:rPr>
                <w:rFonts w:ascii="GHEA Grapalat" w:hAnsi="GHEA Grapalat" w:cs="Calibri"/>
                <w:color w:val="000000"/>
                <w:sz w:val="16"/>
                <w:szCs w:val="16"/>
              </w:rPr>
            </w:pPr>
            <w:r w:rsidRPr="007855B8">
              <w:rPr>
                <w:rFonts w:ascii="GHEA Grapalat" w:hAnsi="GHEA Grapalat" w:cs="Calibri"/>
                <w:color w:val="000000"/>
                <w:sz w:val="16"/>
                <w:szCs w:val="16"/>
              </w:rPr>
              <w:t>Фуросемид таблетка 40 мг</w:t>
            </w:r>
          </w:p>
        </w:tc>
        <w:tc>
          <w:tcPr>
            <w:tcW w:w="2410" w:type="dxa"/>
            <w:gridSpan w:val="3"/>
          </w:tcPr>
          <w:p w:rsidR="007A13C6" w:rsidRPr="007855B8" w:rsidRDefault="007A13C6" w:rsidP="006A4E1F">
            <w:pPr>
              <w:rPr>
                <w:rStyle w:val="tlid-translation"/>
                <w:sz w:val="16"/>
                <w:szCs w:val="16"/>
              </w:rPr>
            </w:pPr>
            <w:r>
              <w:rPr>
                <w:rStyle w:val="tlid-translation"/>
                <w:sz w:val="16"/>
                <w:szCs w:val="16"/>
              </w:rPr>
              <w:t xml:space="preserve">таблетка, </w:t>
            </w:r>
            <w:r w:rsidRPr="001B7671">
              <w:rPr>
                <w:rStyle w:val="tlid-translation"/>
                <w:sz w:val="16"/>
                <w:szCs w:val="16"/>
              </w:rPr>
              <w:t>4</w:t>
            </w:r>
            <w:r w:rsidRPr="007855B8">
              <w:rPr>
                <w:rStyle w:val="tlid-translation"/>
                <w:sz w:val="16"/>
                <w:szCs w:val="16"/>
              </w:rPr>
              <w:t>0 мг 1. Приобретение квалификационных данных, размер - таблетка. 2. Безопасность - наличие на момент доставки * (см. Примечание). 3. Обязательство - наличие товарного знака. Условные знаки - «Боюсь влажности»</w:t>
            </w:r>
          </w:p>
        </w:tc>
        <w:tc>
          <w:tcPr>
            <w:tcW w:w="1842" w:type="dxa"/>
          </w:tcPr>
          <w:p w:rsidR="007A13C6" w:rsidRPr="007855B8" w:rsidRDefault="007A13C6" w:rsidP="006A4E1F">
            <w:pPr>
              <w:rPr>
                <w:sz w:val="16"/>
                <w:szCs w:val="16"/>
              </w:rPr>
            </w:pPr>
            <w:r w:rsidRPr="007855B8">
              <w:rPr>
                <w:sz w:val="16"/>
                <w:szCs w:val="16"/>
              </w:rPr>
              <w:t>мг</w:t>
            </w:r>
          </w:p>
        </w:tc>
        <w:tc>
          <w:tcPr>
            <w:tcW w:w="709" w:type="dxa"/>
          </w:tcPr>
          <w:p w:rsidR="007A13C6" w:rsidRPr="007855B8" w:rsidRDefault="007A13C6" w:rsidP="006A4E1F">
            <w:pPr>
              <w:widowControl w:val="0"/>
              <w:spacing w:after="120"/>
              <w:jc w:val="center"/>
              <w:rPr>
                <w:rFonts w:ascii="GHEA Grapalat" w:hAnsi="GHEA Grapalat"/>
                <w:sz w:val="16"/>
                <w:szCs w:val="16"/>
              </w:rPr>
            </w:pPr>
          </w:p>
        </w:tc>
        <w:tc>
          <w:tcPr>
            <w:tcW w:w="284" w:type="dxa"/>
          </w:tcPr>
          <w:p w:rsidR="007A13C6" w:rsidRPr="007855B8" w:rsidRDefault="007A13C6" w:rsidP="006A4E1F">
            <w:pPr>
              <w:widowControl w:val="0"/>
              <w:spacing w:after="120"/>
              <w:jc w:val="center"/>
              <w:rPr>
                <w:rFonts w:ascii="GHEA Grapalat" w:hAnsi="GHEA Grapalat"/>
                <w:sz w:val="16"/>
                <w:szCs w:val="16"/>
              </w:rPr>
            </w:pPr>
          </w:p>
        </w:tc>
        <w:tc>
          <w:tcPr>
            <w:tcW w:w="425" w:type="dxa"/>
          </w:tcPr>
          <w:p w:rsidR="007A13C6" w:rsidRPr="007855B8" w:rsidRDefault="007A13C6" w:rsidP="006A4E1F">
            <w:pPr>
              <w:jc w:val="right"/>
              <w:rPr>
                <w:rFonts w:ascii="Calibri" w:hAnsi="Calibri" w:cs="Calibri"/>
                <w:color w:val="000000"/>
                <w:sz w:val="16"/>
                <w:szCs w:val="16"/>
              </w:rPr>
            </w:pPr>
          </w:p>
        </w:tc>
        <w:tc>
          <w:tcPr>
            <w:tcW w:w="850" w:type="dxa"/>
          </w:tcPr>
          <w:p w:rsidR="007A13C6" w:rsidRPr="00667ADD" w:rsidRDefault="007A13C6" w:rsidP="006A4E1F">
            <w:pPr>
              <w:ind w:right="-144"/>
              <w:rPr>
                <w:rStyle w:val="tlid-translation"/>
                <w:sz w:val="16"/>
                <w:szCs w:val="16"/>
              </w:rPr>
            </w:pPr>
            <w:r w:rsidRPr="00667ADD">
              <w:rPr>
                <w:rStyle w:val="tlid-translation"/>
                <w:sz w:val="16"/>
                <w:szCs w:val="16"/>
              </w:rPr>
              <w:t>Аптечный киоск</w:t>
            </w:r>
            <w:proofErr w:type="gramStart"/>
            <w:r w:rsidRPr="00667ADD">
              <w:rPr>
                <w:rStyle w:val="tlid-translation"/>
                <w:sz w:val="16"/>
                <w:szCs w:val="16"/>
              </w:rPr>
              <w:t>.К</w:t>
            </w:r>
            <w:proofErr w:type="gramEnd"/>
            <w:r w:rsidRPr="00667ADD">
              <w:rPr>
                <w:rStyle w:val="tlid-translation"/>
                <w:sz w:val="16"/>
                <w:szCs w:val="16"/>
              </w:rPr>
              <w:t>ио</w:t>
            </w:r>
            <w:r>
              <w:rPr>
                <w:rStyle w:val="tlid-translation"/>
                <w:sz w:val="16"/>
                <w:szCs w:val="16"/>
              </w:rPr>
              <w:t xml:space="preserve">ск должен находиться в радиусе </w:t>
            </w:r>
            <w:r w:rsidRPr="0012547D">
              <w:rPr>
                <w:rStyle w:val="tlid-translation"/>
                <w:sz w:val="16"/>
                <w:szCs w:val="16"/>
              </w:rPr>
              <w:t>10</w:t>
            </w:r>
            <w:r>
              <w:rPr>
                <w:rStyle w:val="tlid-translation"/>
                <w:sz w:val="16"/>
                <w:szCs w:val="16"/>
              </w:rPr>
              <w:t xml:space="preserve"> км от </w:t>
            </w:r>
            <w:r w:rsidRPr="0012547D">
              <w:rPr>
                <w:rStyle w:val="tlid-translation"/>
                <w:sz w:val="16"/>
                <w:szCs w:val="16"/>
              </w:rPr>
              <w:t>Азатаван</w:t>
            </w:r>
            <w:r w:rsidRPr="00667ADD">
              <w:rPr>
                <w:rStyle w:val="tlid-translation"/>
                <w:sz w:val="16"/>
                <w:szCs w:val="16"/>
              </w:rPr>
              <w:t>'ЦПЗ'</w:t>
            </w:r>
          </w:p>
          <w:p w:rsidR="007A13C6" w:rsidRPr="007855B8" w:rsidRDefault="007A13C6" w:rsidP="006A4E1F">
            <w:pPr>
              <w:ind w:right="-144"/>
              <w:rPr>
                <w:rFonts w:ascii="Sylfaen" w:hAnsi="Sylfaen"/>
                <w:sz w:val="16"/>
                <w:szCs w:val="16"/>
              </w:rPr>
            </w:pPr>
            <w:r w:rsidRPr="00667ADD">
              <w:rPr>
                <w:rStyle w:val="tlid-translation"/>
                <w:sz w:val="16"/>
                <w:szCs w:val="16"/>
              </w:rPr>
              <w:t>'ГНКО</w:t>
            </w:r>
          </w:p>
        </w:tc>
        <w:tc>
          <w:tcPr>
            <w:tcW w:w="1418" w:type="dxa"/>
            <w:vAlign w:val="bottom"/>
          </w:tcPr>
          <w:p w:rsidR="007A13C6" w:rsidRPr="00D863DC" w:rsidRDefault="007A13C6" w:rsidP="00335DA8">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360</w:t>
            </w:r>
          </w:p>
        </w:tc>
        <w:tc>
          <w:tcPr>
            <w:tcW w:w="12060" w:type="dxa"/>
            <w:gridSpan w:val="8"/>
          </w:tcPr>
          <w:p w:rsidR="007A13C6" w:rsidRPr="007855B8" w:rsidRDefault="007A13C6" w:rsidP="006A4E1F">
            <w:pPr>
              <w:rPr>
                <w:sz w:val="16"/>
                <w:szCs w:val="16"/>
              </w:rPr>
            </w:pPr>
            <w:r w:rsidRPr="007855B8">
              <w:rPr>
                <w:rStyle w:val="tlid-translation"/>
                <w:sz w:val="16"/>
                <w:szCs w:val="16"/>
              </w:rPr>
              <w:t>После заключения дополнительного соглашения в 2020 году, после истечения срока действия договорного распределения по контракту, срок действия истек 31.12.2020</w:t>
            </w:r>
          </w:p>
        </w:tc>
      </w:tr>
      <w:tr w:rsidR="007A13C6" w:rsidRPr="007855B8" w:rsidTr="006A4E1F">
        <w:trPr>
          <w:trHeight w:val="213"/>
        </w:trPr>
        <w:tc>
          <w:tcPr>
            <w:tcW w:w="23225" w:type="dxa"/>
            <w:gridSpan w:val="20"/>
          </w:tcPr>
          <w:p w:rsidR="007A13C6" w:rsidRPr="006175C8" w:rsidRDefault="007A13C6" w:rsidP="006A4E1F">
            <w:pPr>
              <w:widowControl w:val="0"/>
              <w:jc w:val="center"/>
              <w:rPr>
                <w:rFonts w:ascii="GHEA Grapalat" w:hAnsi="GHEA Grapalat"/>
                <w:b/>
              </w:rPr>
            </w:pPr>
          </w:p>
          <w:p w:rsidR="007A13C6" w:rsidRPr="000024FC" w:rsidRDefault="007A13C6" w:rsidP="006A4E1F">
            <w:pPr>
              <w:widowControl w:val="0"/>
              <w:jc w:val="center"/>
              <w:rPr>
                <w:rFonts w:ascii="GHEA Grapalat" w:hAnsi="GHEA Grapalat"/>
                <w:b/>
              </w:rPr>
            </w:pPr>
            <w:r w:rsidRPr="000024FC">
              <w:rPr>
                <w:rFonts w:ascii="GHEA Grapalat" w:hAnsi="GHEA Grapalat"/>
                <w:b/>
              </w:rPr>
              <w:t>**** Обязательные условия</w:t>
            </w:r>
          </w:p>
          <w:p w:rsidR="007A13C6" w:rsidRPr="000024FC" w:rsidRDefault="007A13C6" w:rsidP="006A4E1F">
            <w:pPr>
              <w:widowControl w:val="0"/>
              <w:rPr>
                <w:rFonts w:ascii="GHEA Grapalat" w:hAnsi="GHEA Grapalat"/>
                <w:b/>
              </w:rPr>
            </w:pPr>
            <w:r w:rsidRPr="000024FC">
              <w:rPr>
                <w:rFonts w:ascii="GHEA Grapalat" w:hAnsi="GHEA Grapalat"/>
                <w:b/>
              </w:rPr>
              <w:t>1. Поставщик должен предоставить стандартные и рецептурные лекарства</w:t>
            </w:r>
          </w:p>
          <w:p w:rsidR="007A13C6" w:rsidRPr="000024FC" w:rsidRDefault="007A13C6" w:rsidP="006A4E1F">
            <w:pPr>
              <w:widowControl w:val="0"/>
              <w:rPr>
                <w:rFonts w:ascii="GHEA Grapalat" w:hAnsi="GHEA Grapalat"/>
                <w:b/>
              </w:rPr>
            </w:pPr>
            <w:r w:rsidRPr="000024FC">
              <w:rPr>
                <w:rFonts w:ascii="Courier New" w:hAnsi="Courier New" w:cs="Courier New"/>
                <w:b/>
              </w:rPr>
              <w:t> </w:t>
            </w:r>
            <w:r w:rsidRPr="000024FC">
              <w:rPr>
                <w:rFonts w:ascii="GHEA Grapalat" w:hAnsi="GHEA Grapalat" w:cs="GHEA Grapalat"/>
                <w:b/>
              </w:rPr>
              <w:t>забрать</w:t>
            </w:r>
            <w:r w:rsidRPr="000024FC">
              <w:rPr>
                <w:rFonts w:ascii="GHEA Grapalat" w:hAnsi="GHEA Grapalat"/>
                <w:b/>
              </w:rPr>
              <w:t xml:space="preserve"> </w:t>
            </w:r>
            <w:r w:rsidRPr="000024FC">
              <w:rPr>
                <w:rFonts w:ascii="GHEA Grapalat" w:hAnsi="GHEA Grapalat" w:cs="GHEA Grapalat"/>
                <w:b/>
              </w:rPr>
              <w:t>некачественные</w:t>
            </w:r>
            <w:r w:rsidRPr="000024FC">
              <w:rPr>
                <w:rFonts w:ascii="GHEA Grapalat" w:hAnsi="GHEA Grapalat"/>
                <w:b/>
              </w:rPr>
              <w:t xml:space="preserve"> </w:t>
            </w:r>
            <w:r w:rsidRPr="000024FC">
              <w:rPr>
                <w:rFonts w:ascii="GHEA Grapalat" w:hAnsi="GHEA Grapalat" w:cs="GHEA Grapalat"/>
                <w:b/>
              </w:rPr>
              <w:t>лекарства</w:t>
            </w:r>
            <w:r w:rsidRPr="000024FC">
              <w:rPr>
                <w:rFonts w:ascii="GHEA Grapalat" w:hAnsi="GHEA Grapalat"/>
                <w:b/>
              </w:rPr>
              <w:t>.</w:t>
            </w:r>
          </w:p>
          <w:p w:rsidR="007A13C6" w:rsidRPr="000024FC" w:rsidRDefault="007A13C6" w:rsidP="006A4E1F">
            <w:pPr>
              <w:widowControl w:val="0"/>
              <w:rPr>
                <w:rFonts w:ascii="GHEA Grapalat" w:hAnsi="GHEA Grapalat"/>
                <w:b/>
              </w:rPr>
            </w:pPr>
            <w:r w:rsidRPr="000024FC">
              <w:rPr>
                <w:rFonts w:ascii="GHEA Grapalat" w:hAnsi="GHEA Grapalat"/>
                <w:b/>
              </w:rPr>
              <w:t>2. В связи с непредвиденными условиями количество лекарства может быть изменено по запросу.</w:t>
            </w:r>
          </w:p>
          <w:p w:rsidR="007A13C6" w:rsidRPr="000024FC" w:rsidRDefault="007A13C6" w:rsidP="006A4E1F">
            <w:pPr>
              <w:widowControl w:val="0"/>
              <w:rPr>
                <w:rFonts w:ascii="GHEA Grapalat" w:hAnsi="GHEA Grapalat"/>
                <w:b/>
              </w:rPr>
            </w:pPr>
            <w:r w:rsidRPr="000024FC">
              <w:rPr>
                <w:rFonts w:ascii="GHEA Grapalat" w:hAnsi="GHEA Grapalat"/>
                <w:b/>
              </w:rPr>
              <w:lastRenderedPageBreak/>
              <w:t>3. Договор действует до централизованной доставки препарата.</w:t>
            </w:r>
          </w:p>
          <w:p w:rsidR="007A13C6" w:rsidRPr="000024FC" w:rsidRDefault="007A13C6" w:rsidP="006A4E1F">
            <w:pPr>
              <w:widowControl w:val="0"/>
              <w:rPr>
                <w:rFonts w:ascii="GHEA Grapalat" w:hAnsi="GHEA Grapalat"/>
                <w:b/>
              </w:rPr>
            </w:pPr>
            <w:r w:rsidRPr="000024FC">
              <w:rPr>
                <w:rFonts w:ascii="GHEA Grapalat" w:hAnsi="GHEA Grapalat"/>
                <w:b/>
              </w:rPr>
              <w:t>4. Аптека провайдера должна находить</w:t>
            </w:r>
            <w:r>
              <w:rPr>
                <w:rFonts w:ascii="GHEA Grapalat" w:hAnsi="GHEA Grapalat"/>
                <w:b/>
              </w:rPr>
              <w:t xml:space="preserve">ся в радиусе </w:t>
            </w:r>
            <w:r w:rsidRPr="007A13C6">
              <w:rPr>
                <w:rFonts w:ascii="GHEA Grapalat" w:hAnsi="GHEA Grapalat"/>
                <w:b/>
              </w:rPr>
              <w:t>10</w:t>
            </w:r>
            <w:r>
              <w:rPr>
                <w:rFonts w:ascii="GHEA Grapalat" w:hAnsi="GHEA Grapalat"/>
                <w:b/>
              </w:rPr>
              <w:t xml:space="preserve"> км от &lt;</w:t>
            </w:r>
            <w:r w:rsidRPr="007A13C6">
              <w:rPr>
                <w:rFonts w:ascii="GHEA Grapalat" w:hAnsi="GHEA Grapalat"/>
                <w:b/>
              </w:rPr>
              <w:t>Азатаван</w:t>
            </w:r>
            <w:r w:rsidRPr="000024FC">
              <w:rPr>
                <w:rFonts w:ascii="GHEA Grapalat" w:hAnsi="GHEA Grapalat"/>
                <w:b/>
              </w:rPr>
              <w:t>Цернтр Первичного Здравохранения&gt;&gt; ГНО</w:t>
            </w:r>
          </w:p>
          <w:p w:rsidR="007A13C6" w:rsidRPr="006175C8" w:rsidRDefault="007A13C6" w:rsidP="006A4E1F">
            <w:pPr>
              <w:widowControl w:val="0"/>
              <w:rPr>
                <w:rFonts w:ascii="GHEA Grapalat" w:hAnsi="GHEA Grapalat"/>
                <w:b/>
              </w:rPr>
            </w:pPr>
            <w:r w:rsidRPr="000024FC">
              <w:rPr>
                <w:rFonts w:ascii="GHEA Grapalat" w:hAnsi="GHEA Grapalat"/>
                <w:b/>
              </w:rPr>
              <w:t>5. В случае изменения утвержденного министром базового перечня лекарственных средств, необходимо произвести количественное сокращение количества лекарств, включенных в новый основной список, для получения лекарственного средства.</w:t>
            </w:r>
          </w:p>
          <w:p w:rsidR="007A13C6" w:rsidRPr="00EC2FF6" w:rsidRDefault="007A13C6" w:rsidP="006A4E1F">
            <w:pPr>
              <w:widowControl w:val="0"/>
              <w:rPr>
                <w:rFonts w:ascii="GHEA Grapalat" w:hAnsi="GHEA Grapalat"/>
                <w:b/>
              </w:rPr>
            </w:pPr>
            <w:r w:rsidRPr="00EC2FF6">
              <w:rPr>
                <w:rFonts w:ascii="GHEA Grapalat" w:hAnsi="GHEA Grapalat"/>
                <w:b/>
              </w:rPr>
              <w:t>6.</w:t>
            </w:r>
            <w:r>
              <w:t xml:space="preserve"> </w:t>
            </w:r>
            <w:r>
              <w:rPr>
                <w:rFonts w:ascii="GHEA Grapalat" w:hAnsi="GHEA Grapalat"/>
                <w:b/>
              </w:rPr>
              <w:t xml:space="preserve">Независимо от </w:t>
            </w:r>
            <w:r w:rsidRPr="00EC2FF6">
              <w:rPr>
                <w:rFonts w:ascii="GHEA Grapalat" w:hAnsi="GHEA Grapalat"/>
                <w:b/>
              </w:rPr>
              <w:t>составленой  суммы, сумма будет рассчитыват</w:t>
            </w:r>
            <w:r>
              <w:rPr>
                <w:rFonts w:ascii="GHEA Grapalat" w:hAnsi="GHEA Grapalat"/>
                <w:b/>
              </w:rPr>
              <w:t xml:space="preserve">ься по сумме, предусмотренной  договором от </w:t>
            </w:r>
            <w:r>
              <w:rPr>
                <w:rFonts w:ascii="GHEA Grapalat" w:hAnsi="GHEA Grapalat"/>
                <w:b/>
                <w:lang w:val="en-US"/>
              </w:rPr>
              <w:t>PAG</w:t>
            </w:r>
            <w:r w:rsidRPr="00EC2FF6">
              <w:rPr>
                <w:rFonts w:ascii="GHEA Grapalat" w:hAnsi="GHEA Grapalat"/>
                <w:b/>
              </w:rPr>
              <w:t xml:space="preserve"> </w:t>
            </w:r>
            <w:r>
              <w:rPr>
                <w:rFonts w:ascii="GHEA Grapalat" w:hAnsi="GHEA Grapalat"/>
                <w:b/>
              </w:rPr>
              <w:t>–</w:t>
            </w:r>
            <w:r w:rsidRPr="00EC2FF6">
              <w:rPr>
                <w:rFonts w:ascii="GHEA Grapalat" w:hAnsi="GHEA Grapalat"/>
                <w:b/>
              </w:rPr>
              <w:t>о</w:t>
            </w:r>
            <w:proofErr w:type="gramStart"/>
            <w:r w:rsidRPr="00EC2FF6">
              <w:rPr>
                <w:rFonts w:ascii="GHEA Grapalat" w:hAnsi="GHEA Grapalat"/>
                <w:b/>
              </w:rPr>
              <w:t>м(</w:t>
            </w:r>
            <w:proofErr w:type="gramEnd"/>
            <w:r w:rsidRPr="00EC2FF6">
              <w:rPr>
                <w:rFonts w:ascii="GHEA Grapalat" w:hAnsi="GHEA Grapalat"/>
                <w:b/>
              </w:rPr>
              <w:t>Государственное агентство здравоохранения)</w:t>
            </w:r>
            <w:r>
              <w:rPr>
                <w:rFonts w:ascii="GHEA Grapalat" w:hAnsi="GHEA Grapalat"/>
                <w:b/>
              </w:rPr>
              <w:t xml:space="preserve"> в</w:t>
            </w:r>
            <w:r w:rsidRPr="00EC2FF6">
              <w:rPr>
                <w:rFonts w:ascii="GHEA Grapalat" w:hAnsi="GHEA Grapalat"/>
                <w:b/>
              </w:rPr>
              <w:t xml:space="preserve"> 2020 года.</w:t>
            </w:r>
          </w:p>
          <w:p w:rsidR="007A13C6" w:rsidRDefault="007A13C6" w:rsidP="006A4E1F">
            <w:pPr>
              <w:rPr>
                <w:rFonts w:ascii="GHEA Grapalat" w:hAnsi="GHEA Grapalat"/>
              </w:rPr>
            </w:pPr>
          </w:p>
          <w:p w:rsidR="007A13C6" w:rsidRDefault="007A13C6" w:rsidP="006A4E1F">
            <w:pPr>
              <w:rPr>
                <w:rFonts w:ascii="GHEA Grapalat" w:hAnsi="GHEA Grapalat"/>
              </w:rPr>
            </w:pPr>
          </w:p>
          <w:p w:rsidR="007A13C6" w:rsidRPr="00955ECB" w:rsidRDefault="007A13C6" w:rsidP="006A4E1F">
            <w:pPr>
              <w:rPr>
                <w:rFonts w:ascii="GHEA Grapalat" w:hAnsi="GHEA Grapalat"/>
              </w:rPr>
            </w:pPr>
            <w:r w:rsidRPr="00421C29">
              <w:rPr>
                <w:rFonts w:ascii="GHEA Grapalat" w:hAnsi="GHEA Grapalat"/>
              </w:rPr>
              <w:t xml:space="preserve">                                     </w:t>
            </w:r>
            <w:r w:rsidRPr="006175C8">
              <w:rPr>
                <w:rFonts w:ascii="GHEA Grapalat" w:hAnsi="GHEA Grapalat"/>
              </w:rPr>
              <w:t xml:space="preserve">  </w:t>
            </w:r>
            <w:r>
              <w:rPr>
                <w:rFonts w:ascii="GHEA Grapalat" w:hAnsi="GHEA Grapalat"/>
              </w:rPr>
              <w:t xml:space="preserve"> </w:t>
            </w:r>
            <w:r w:rsidRPr="006175C8">
              <w:rPr>
                <w:rFonts w:ascii="GHEA Grapalat" w:hAnsi="GHEA Grapalat"/>
              </w:rPr>
              <w:t xml:space="preserve">      </w:t>
            </w:r>
            <w:r w:rsidRPr="00B138F3">
              <w:rPr>
                <w:rFonts w:ascii="GHEA Grapalat" w:hAnsi="GHEA Grapalat"/>
                <w:b/>
              </w:rPr>
              <w:t>ПРОДАВЕЦ</w:t>
            </w:r>
            <w:r w:rsidRPr="00955ECB">
              <w:rPr>
                <w:rFonts w:ascii="GHEA Grapalat" w:hAnsi="GHEA Grapalat"/>
                <w:b/>
              </w:rPr>
              <w:t xml:space="preserve">                                                                  </w:t>
            </w:r>
            <w:r w:rsidRPr="00EC2FF6">
              <w:rPr>
                <w:rFonts w:ascii="GHEA Grapalat" w:hAnsi="GHEA Grapalat"/>
                <w:b/>
              </w:rPr>
              <w:t xml:space="preserve">                 </w:t>
            </w:r>
            <w:r w:rsidRPr="00955ECB">
              <w:rPr>
                <w:rFonts w:ascii="GHEA Grapalat" w:hAnsi="GHEA Grapalat"/>
                <w:b/>
              </w:rPr>
              <w:t xml:space="preserve">                 </w:t>
            </w:r>
            <w:r w:rsidRPr="00B138F3">
              <w:rPr>
                <w:rFonts w:ascii="GHEA Grapalat" w:hAnsi="GHEA Grapalat"/>
                <w:b/>
              </w:rPr>
              <w:t>ПОКУПАТЕЛЬ</w:t>
            </w:r>
          </w:p>
          <w:p w:rsidR="007A13C6" w:rsidRPr="00421C29" w:rsidRDefault="007A13C6" w:rsidP="006A4E1F">
            <w:pPr>
              <w:widowControl w:val="0"/>
              <w:rPr>
                <w:rFonts w:ascii="GHEA Grapalat" w:hAnsi="GHEA Grapalat"/>
              </w:rPr>
            </w:pPr>
            <w:r w:rsidRPr="00955ECB">
              <w:rPr>
                <w:rFonts w:ascii="GHEA Grapalat" w:hAnsi="GHEA Grapalat"/>
              </w:rPr>
              <w:t xml:space="preserve">          </w:t>
            </w:r>
            <w:r w:rsidRPr="00EC2FF6">
              <w:rPr>
                <w:rFonts w:ascii="GHEA Grapalat" w:hAnsi="GHEA Grapalat"/>
              </w:rPr>
              <w:t xml:space="preserve">                       </w:t>
            </w:r>
            <w:r w:rsidRPr="00955ECB">
              <w:rPr>
                <w:rFonts w:ascii="GHEA Grapalat" w:hAnsi="GHEA Grapalat"/>
              </w:rPr>
              <w:t xml:space="preserve">  </w:t>
            </w:r>
            <w:r w:rsidRPr="00421C29">
              <w:rPr>
                <w:rFonts w:ascii="GHEA Grapalat" w:hAnsi="GHEA Grapalat"/>
              </w:rPr>
              <w:t>______________________</w:t>
            </w:r>
            <w:r w:rsidRPr="00955ECB">
              <w:rPr>
                <w:rFonts w:ascii="GHEA Grapalat" w:hAnsi="GHEA Grapalat"/>
              </w:rPr>
              <w:t xml:space="preserve">                          </w:t>
            </w:r>
            <w:r w:rsidRPr="00EC2FF6">
              <w:rPr>
                <w:rFonts w:ascii="GHEA Grapalat" w:hAnsi="GHEA Grapalat"/>
              </w:rPr>
              <w:t xml:space="preserve">     </w:t>
            </w:r>
            <w:r w:rsidRPr="00955ECB">
              <w:rPr>
                <w:rFonts w:ascii="GHEA Grapalat" w:hAnsi="GHEA Grapalat"/>
              </w:rPr>
              <w:t xml:space="preserve">                                                    </w:t>
            </w:r>
            <w:r w:rsidRPr="00421C29">
              <w:rPr>
                <w:rFonts w:ascii="GHEA Grapalat" w:hAnsi="GHEA Grapalat"/>
              </w:rPr>
              <w:t>_________________</w:t>
            </w:r>
            <w:r>
              <w:rPr>
                <w:rFonts w:ascii="GHEA Grapalat" w:hAnsi="GHEA Grapalat"/>
                <w:sz w:val="16"/>
                <w:szCs w:val="16"/>
              </w:rPr>
              <w:tab/>
            </w:r>
          </w:p>
          <w:p w:rsidR="007A13C6" w:rsidRPr="00B138F3" w:rsidRDefault="007A13C6" w:rsidP="006A4E1F">
            <w:pPr>
              <w:widowControl w:val="0"/>
              <w:tabs>
                <w:tab w:val="left" w:pos="4260"/>
              </w:tabs>
              <w:rPr>
                <w:rFonts w:ascii="GHEA Grapalat" w:hAnsi="GHEA Grapalat" w:cs="Sylfaen"/>
                <w:b/>
                <w:bCs/>
              </w:rPr>
            </w:pPr>
          </w:p>
          <w:p w:rsidR="007A13C6" w:rsidRPr="00955ECB" w:rsidRDefault="007A13C6" w:rsidP="006A4E1F">
            <w:pPr>
              <w:widowControl w:val="0"/>
              <w:tabs>
                <w:tab w:val="left" w:pos="4080"/>
              </w:tabs>
              <w:rPr>
                <w:rFonts w:ascii="GHEA Grapalat" w:hAnsi="GHEA Grapalat"/>
              </w:rPr>
            </w:pPr>
            <w:r>
              <w:rPr>
                <w:rFonts w:ascii="GHEA Grapalat" w:hAnsi="GHEA Grapalat"/>
              </w:rPr>
              <w:tab/>
            </w:r>
          </w:p>
        </w:tc>
        <w:tc>
          <w:tcPr>
            <w:tcW w:w="236" w:type="dxa"/>
          </w:tcPr>
          <w:p w:rsidR="007A13C6" w:rsidRPr="007855B8" w:rsidRDefault="007A13C6" w:rsidP="006A4E1F"/>
        </w:tc>
        <w:tc>
          <w:tcPr>
            <w:tcW w:w="1004" w:type="dxa"/>
          </w:tcPr>
          <w:p w:rsidR="007A13C6" w:rsidRPr="007855B8" w:rsidRDefault="007A13C6" w:rsidP="006A4E1F"/>
        </w:tc>
        <w:tc>
          <w:tcPr>
            <w:tcW w:w="1004" w:type="dxa"/>
          </w:tcPr>
          <w:p w:rsidR="007A13C6" w:rsidRPr="007855B8" w:rsidRDefault="007A13C6" w:rsidP="006A4E1F"/>
        </w:tc>
        <w:tc>
          <w:tcPr>
            <w:tcW w:w="1004" w:type="dxa"/>
          </w:tcPr>
          <w:p w:rsidR="007A13C6" w:rsidRPr="007855B8" w:rsidRDefault="007A13C6" w:rsidP="006A4E1F"/>
        </w:tc>
        <w:tc>
          <w:tcPr>
            <w:tcW w:w="1004" w:type="dxa"/>
          </w:tcPr>
          <w:p w:rsidR="007A13C6" w:rsidRPr="007855B8" w:rsidRDefault="007A13C6" w:rsidP="006A4E1F"/>
        </w:tc>
        <w:tc>
          <w:tcPr>
            <w:tcW w:w="1004" w:type="dxa"/>
          </w:tcPr>
          <w:p w:rsidR="007A13C6" w:rsidRPr="007855B8" w:rsidRDefault="007A13C6" w:rsidP="006A4E1F"/>
        </w:tc>
        <w:tc>
          <w:tcPr>
            <w:tcW w:w="1004" w:type="dxa"/>
          </w:tcPr>
          <w:p w:rsidR="007A13C6" w:rsidRPr="007855B8" w:rsidRDefault="007A13C6" w:rsidP="006A4E1F"/>
        </w:tc>
        <w:tc>
          <w:tcPr>
            <w:tcW w:w="1004" w:type="dxa"/>
          </w:tcPr>
          <w:p w:rsidR="007A13C6" w:rsidRPr="007855B8" w:rsidRDefault="007A13C6" w:rsidP="006A4E1F"/>
        </w:tc>
        <w:tc>
          <w:tcPr>
            <w:tcW w:w="1004" w:type="dxa"/>
          </w:tcPr>
          <w:p w:rsidR="007A13C6" w:rsidRPr="00D863DC" w:rsidRDefault="007A13C6" w:rsidP="006A4E1F">
            <w:pPr>
              <w:jc w:val="right"/>
              <w:rPr>
                <w:rFonts w:ascii="Calibri" w:hAnsi="Calibri" w:cs="Calibri"/>
                <w:sz w:val="16"/>
                <w:szCs w:val="16"/>
              </w:rPr>
            </w:pPr>
            <w:r>
              <w:rPr>
                <w:rFonts w:ascii="Calibri" w:hAnsi="Calibri" w:cs="Calibri"/>
                <w:sz w:val="16"/>
                <w:szCs w:val="16"/>
              </w:rPr>
              <w:t>2</w:t>
            </w:r>
            <w:r w:rsidRPr="00D863DC">
              <w:rPr>
                <w:rFonts w:ascii="Calibri" w:hAnsi="Calibri" w:cs="Calibri"/>
                <w:sz w:val="16"/>
                <w:szCs w:val="16"/>
              </w:rPr>
              <w:t>360</w:t>
            </w:r>
          </w:p>
        </w:tc>
      </w:tr>
      <w:tr w:rsidR="007A13C6" w:rsidRPr="00B138F3" w:rsidTr="006A4E1F">
        <w:trPr>
          <w:gridAfter w:val="10"/>
          <w:wAfter w:w="9760" w:type="dxa"/>
        </w:trPr>
        <w:tc>
          <w:tcPr>
            <w:tcW w:w="4243" w:type="dxa"/>
            <w:gridSpan w:val="4"/>
          </w:tcPr>
          <w:p w:rsidR="007A13C6" w:rsidRPr="00B138F3" w:rsidRDefault="007A13C6" w:rsidP="006A4E1F">
            <w:pPr>
              <w:widowControl w:val="0"/>
              <w:jc w:val="right"/>
              <w:rPr>
                <w:rFonts w:ascii="GHEA Grapalat" w:hAnsi="GHEA Grapalat"/>
                <w:sz w:val="16"/>
                <w:szCs w:val="16"/>
              </w:rPr>
            </w:pPr>
            <w:r w:rsidRPr="00EC2FF6">
              <w:rPr>
                <w:rFonts w:ascii="GHEA Grapalat" w:hAnsi="GHEA Grapalat"/>
                <w:sz w:val="16"/>
                <w:szCs w:val="16"/>
              </w:rPr>
              <w:lastRenderedPageBreak/>
              <w:t xml:space="preserve">              </w:t>
            </w:r>
            <w:r w:rsidRPr="00B138F3">
              <w:rPr>
                <w:rFonts w:ascii="GHEA Grapalat" w:hAnsi="GHEA Grapalat"/>
                <w:sz w:val="16"/>
                <w:szCs w:val="16"/>
              </w:rPr>
              <w:t>/подпись/</w:t>
            </w:r>
          </w:p>
          <w:p w:rsidR="007A13C6" w:rsidRPr="00421C29" w:rsidRDefault="007A13C6" w:rsidP="006A4E1F">
            <w:pPr>
              <w:widowControl w:val="0"/>
              <w:jc w:val="right"/>
              <w:rPr>
                <w:rFonts w:ascii="GHEA Grapalat" w:hAnsi="GHEA Grapalat"/>
              </w:rPr>
            </w:pPr>
            <w:r>
              <w:rPr>
                <w:rFonts w:ascii="GHEA Grapalat" w:hAnsi="GHEA Grapalat"/>
              </w:rPr>
              <w:t xml:space="preserve">М. </w:t>
            </w:r>
            <w:proofErr w:type="gramStart"/>
            <w:r>
              <w:rPr>
                <w:rFonts w:ascii="GHEA Grapalat" w:hAnsi="GHEA Grapalat"/>
              </w:rPr>
              <w:t>П</w:t>
            </w:r>
            <w:proofErr w:type="gramEnd"/>
          </w:p>
          <w:p w:rsidR="007A13C6" w:rsidRPr="00B138F3" w:rsidRDefault="007A13C6" w:rsidP="006A4E1F">
            <w:pPr>
              <w:widowControl w:val="0"/>
              <w:jc w:val="center"/>
              <w:rPr>
                <w:rFonts w:ascii="GHEA Grapalat" w:hAnsi="GHEA Grapalat"/>
              </w:rPr>
            </w:pPr>
          </w:p>
        </w:tc>
        <w:tc>
          <w:tcPr>
            <w:tcW w:w="760" w:type="dxa"/>
          </w:tcPr>
          <w:p w:rsidR="007A13C6" w:rsidRPr="00955ECB" w:rsidRDefault="007A13C6" w:rsidP="006A4E1F">
            <w:pPr>
              <w:widowControl w:val="0"/>
              <w:jc w:val="right"/>
              <w:rPr>
                <w:rFonts w:ascii="GHEA Grapalat" w:hAnsi="GHEA Grapalat"/>
                <w:lang w:val="en-US"/>
              </w:rPr>
            </w:pPr>
            <w:r>
              <w:rPr>
                <w:rFonts w:ascii="GHEA Grapalat" w:hAnsi="GHEA Grapalat"/>
                <w:sz w:val="16"/>
                <w:szCs w:val="16"/>
                <w:lang w:val="en-US"/>
              </w:rPr>
              <w:t xml:space="preserve"> </w:t>
            </w:r>
          </w:p>
          <w:p w:rsidR="007A13C6" w:rsidRPr="00421C29" w:rsidRDefault="007A13C6" w:rsidP="006A4E1F">
            <w:pPr>
              <w:rPr>
                <w:rFonts w:ascii="GHEA Grapalat" w:hAnsi="GHEA Grapalat"/>
              </w:rPr>
            </w:pPr>
          </w:p>
        </w:tc>
        <w:tc>
          <w:tcPr>
            <w:tcW w:w="7914" w:type="dxa"/>
            <w:gridSpan w:val="8"/>
          </w:tcPr>
          <w:p w:rsidR="007A13C6" w:rsidRPr="00B138F3" w:rsidRDefault="007A13C6" w:rsidP="006A4E1F">
            <w:pPr>
              <w:widowControl w:val="0"/>
              <w:jc w:val="center"/>
              <w:rPr>
                <w:rFonts w:ascii="GHEA Grapalat" w:hAnsi="GHEA Grapalat"/>
              </w:rPr>
            </w:pPr>
          </w:p>
        </w:tc>
        <w:tc>
          <w:tcPr>
            <w:tcW w:w="3051" w:type="dxa"/>
          </w:tcPr>
          <w:p w:rsidR="007A13C6" w:rsidRPr="00B138F3" w:rsidRDefault="007A13C6" w:rsidP="006A4E1F">
            <w:pPr>
              <w:widowControl w:val="0"/>
              <w:jc w:val="center"/>
              <w:rPr>
                <w:rFonts w:ascii="GHEA Grapalat" w:hAnsi="GHEA Grapalat"/>
              </w:rPr>
            </w:pPr>
          </w:p>
        </w:tc>
        <w:tc>
          <w:tcPr>
            <w:tcW w:w="1153" w:type="dxa"/>
          </w:tcPr>
          <w:p w:rsidR="007A13C6" w:rsidRPr="00B138F3" w:rsidRDefault="007A13C6" w:rsidP="006A4E1F"/>
        </w:tc>
        <w:tc>
          <w:tcPr>
            <w:tcW w:w="1153" w:type="dxa"/>
          </w:tcPr>
          <w:p w:rsidR="007A13C6" w:rsidRPr="00B138F3" w:rsidRDefault="007A13C6" w:rsidP="006A4E1F"/>
        </w:tc>
        <w:tc>
          <w:tcPr>
            <w:tcW w:w="1153" w:type="dxa"/>
          </w:tcPr>
          <w:p w:rsidR="007A13C6" w:rsidRPr="00B138F3" w:rsidRDefault="007A13C6" w:rsidP="006A4E1F"/>
        </w:tc>
        <w:tc>
          <w:tcPr>
            <w:tcW w:w="1153" w:type="dxa"/>
          </w:tcPr>
          <w:p w:rsidR="007A13C6" w:rsidRPr="00B138F3" w:rsidRDefault="007A13C6" w:rsidP="006A4E1F"/>
        </w:tc>
        <w:tc>
          <w:tcPr>
            <w:tcW w:w="1153" w:type="dxa"/>
          </w:tcPr>
          <w:p w:rsidR="007A13C6" w:rsidRPr="007855B8" w:rsidRDefault="007A13C6" w:rsidP="006A4E1F">
            <w:pPr>
              <w:ind w:right="-144"/>
              <w:rPr>
                <w:rFonts w:ascii="Sylfaen" w:hAnsi="Sylfaen"/>
                <w:sz w:val="16"/>
                <w:szCs w:val="16"/>
              </w:rPr>
            </w:pPr>
          </w:p>
        </w:tc>
      </w:tr>
      <w:tr w:rsidR="007A13C6" w:rsidRPr="00B138F3" w:rsidTr="006A4E1F">
        <w:trPr>
          <w:gridAfter w:val="10"/>
          <w:wAfter w:w="9760" w:type="dxa"/>
        </w:trPr>
        <w:tc>
          <w:tcPr>
            <w:tcW w:w="4243" w:type="dxa"/>
            <w:gridSpan w:val="4"/>
          </w:tcPr>
          <w:p w:rsidR="007A13C6" w:rsidRPr="00EC2FF6" w:rsidRDefault="007A13C6" w:rsidP="006A4E1F">
            <w:pPr>
              <w:widowControl w:val="0"/>
              <w:jc w:val="right"/>
              <w:rPr>
                <w:rFonts w:ascii="GHEA Grapalat" w:hAnsi="GHEA Grapalat"/>
                <w:sz w:val="16"/>
                <w:szCs w:val="16"/>
              </w:rPr>
            </w:pPr>
          </w:p>
        </w:tc>
        <w:tc>
          <w:tcPr>
            <w:tcW w:w="760" w:type="dxa"/>
          </w:tcPr>
          <w:p w:rsidR="007A13C6" w:rsidRDefault="007A13C6" w:rsidP="006A4E1F">
            <w:pPr>
              <w:widowControl w:val="0"/>
              <w:jc w:val="right"/>
              <w:rPr>
                <w:rFonts w:ascii="GHEA Grapalat" w:hAnsi="GHEA Grapalat"/>
                <w:sz w:val="16"/>
                <w:szCs w:val="16"/>
                <w:lang w:val="en-US"/>
              </w:rPr>
            </w:pPr>
          </w:p>
        </w:tc>
        <w:tc>
          <w:tcPr>
            <w:tcW w:w="7914" w:type="dxa"/>
            <w:gridSpan w:val="8"/>
          </w:tcPr>
          <w:p w:rsidR="007A13C6" w:rsidRDefault="007A13C6" w:rsidP="006A4E1F">
            <w:pPr>
              <w:widowControl w:val="0"/>
              <w:jc w:val="right"/>
              <w:rPr>
                <w:rFonts w:ascii="GHEA Grapalat" w:hAnsi="GHEA Grapalat"/>
                <w:sz w:val="16"/>
                <w:szCs w:val="16"/>
                <w:lang w:val="en-US"/>
              </w:rPr>
            </w:pPr>
          </w:p>
        </w:tc>
        <w:tc>
          <w:tcPr>
            <w:tcW w:w="3051" w:type="dxa"/>
          </w:tcPr>
          <w:p w:rsidR="007A13C6" w:rsidRPr="00B138F3" w:rsidRDefault="007A13C6" w:rsidP="006A4E1F">
            <w:pPr>
              <w:widowControl w:val="0"/>
              <w:jc w:val="center"/>
              <w:rPr>
                <w:rFonts w:ascii="GHEA Grapalat" w:hAnsi="GHEA Grapalat"/>
              </w:rPr>
            </w:pPr>
          </w:p>
        </w:tc>
        <w:tc>
          <w:tcPr>
            <w:tcW w:w="1153" w:type="dxa"/>
          </w:tcPr>
          <w:p w:rsidR="007A13C6" w:rsidRPr="00B138F3" w:rsidRDefault="007A13C6" w:rsidP="006A4E1F"/>
        </w:tc>
        <w:tc>
          <w:tcPr>
            <w:tcW w:w="1153" w:type="dxa"/>
          </w:tcPr>
          <w:p w:rsidR="007A13C6" w:rsidRPr="00B138F3" w:rsidRDefault="007A13C6" w:rsidP="006A4E1F"/>
        </w:tc>
        <w:tc>
          <w:tcPr>
            <w:tcW w:w="1153" w:type="dxa"/>
          </w:tcPr>
          <w:p w:rsidR="007A13C6" w:rsidRPr="00B138F3" w:rsidRDefault="007A13C6" w:rsidP="006A4E1F"/>
        </w:tc>
        <w:tc>
          <w:tcPr>
            <w:tcW w:w="1153" w:type="dxa"/>
          </w:tcPr>
          <w:p w:rsidR="007A13C6" w:rsidRPr="00B138F3" w:rsidRDefault="007A13C6" w:rsidP="006A4E1F"/>
        </w:tc>
        <w:tc>
          <w:tcPr>
            <w:tcW w:w="1153" w:type="dxa"/>
          </w:tcPr>
          <w:p w:rsidR="007A13C6" w:rsidRPr="007855B8" w:rsidRDefault="007A13C6" w:rsidP="006A4E1F">
            <w:pPr>
              <w:ind w:right="-144"/>
              <w:rPr>
                <w:rFonts w:ascii="Sylfaen" w:hAnsi="Sylfaen"/>
                <w:sz w:val="16"/>
                <w:szCs w:val="16"/>
              </w:rPr>
            </w:pPr>
          </w:p>
        </w:tc>
      </w:tr>
    </w:tbl>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071D1C" w:rsidRPr="00B138F3" w:rsidRDefault="00071D1C" w:rsidP="00F410ED">
      <w:pPr>
        <w:widowControl w:val="0"/>
        <w:spacing w:after="160"/>
        <w:jc w:val="right"/>
        <w:rPr>
          <w:rFonts w:ascii="GHEA Grapalat" w:hAnsi="GHEA Grapalat"/>
        </w:rPr>
        <w:sectPr w:rsidR="00071D1C" w:rsidRPr="00B138F3" w:rsidSect="00172E94">
          <w:footnotePr>
            <w:pos w:val="beneathText"/>
          </w:footnotePr>
          <w:pgSz w:w="16838" w:h="11906" w:orient="landscape" w:code="9"/>
          <w:pgMar w:top="284" w:right="1418" w:bottom="1134" w:left="1418" w:header="561" w:footer="561" w:gutter="0"/>
          <w:cols w:space="720"/>
        </w:sectPr>
      </w:pPr>
      <w:r w:rsidRPr="00B138F3">
        <w:rPr>
          <w:rFonts w:ascii="GHEA Grapalat" w:hAnsi="GHEA Grapalat"/>
        </w:rPr>
        <w:br w:type="page"/>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57"/>
        <w:gridCol w:w="5093"/>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CF2" w:rsidRDefault="00717CF2">
      <w:r>
        <w:separator/>
      </w:r>
    </w:p>
  </w:endnote>
  <w:endnote w:type="continuationSeparator" w:id="0">
    <w:p w:rsidR="00717CF2" w:rsidRDefault="0071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072476" w:rsidRPr="00C861E9" w:rsidRDefault="0007247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A07CC">
          <w:rPr>
            <w:rFonts w:ascii="GHEA Grapalat" w:hAnsi="GHEA Grapalat"/>
            <w:noProof/>
            <w:sz w:val="24"/>
            <w:szCs w:val="24"/>
          </w:rPr>
          <w:t>112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CF2" w:rsidRDefault="00717CF2">
      <w:r>
        <w:separator/>
      </w:r>
    </w:p>
  </w:footnote>
  <w:footnote w:type="continuationSeparator" w:id="0">
    <w:p w:rsidR="00717CF2" w:rsidRDefault="00717CF2">
      <w:r>
        <w:continuationSeparator/>
      </w:r>
    </w:p>
  </w:footnote>
  <w:footnote w:id="1">
    <w:p w:rsidR="00072476" w:rsidRPr="00ED3BA4" w:rsidRDefault="00072476"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proofErr w:type="gramStart"/>
      <w:r w:rsidRPr="00ED3BA4">
        <w:rPr>
          <w:rFonts w:ascii="GHEA Grapalat" w:hAnsi="GHEA Grapalat"/>
          <w:i/>
        </w:rPr>
        <w:t>,о</w:t>
      </w:r>
      <w:proofErr w:type="gramEnd"/>
      <w:r w:rsidRPr="00ED3BA4">
        <w:rPr>
          <w:rFonts w:ascii="GHEA Grapalat" w:hAnsi="GHEA Grapalat"/>
          <w:i/>
        </w:rPr>
        <w:t>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"BMAPDzB", соответственно словами  "GHAPDzB" и "HMAAPDzB",</w:t>
      </w:r>
    </w:p>
  </w:footnote>
  <w:footnote w:id="2">
    <w:p w:rsidR="00072476" w:rsidRPr="008842CE" w:rsidRDefault="00072476" w:rsidP="008842CE">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72476" w:rsidRPr="008842CE" w:rsidRDefault="00072476" w:rsidP="008842CE">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Fonts w:ascii="GHEA Grapalat" w:hAnsi="GHEA Grapalat"/>
          <w:i/>
          <w:spacing w:val="-6"/>
        </w:rPr>
        <w:t xml:space="preserve">Указанная в скобках фраза исключается, если за предоставление приглашения непредусматривается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072476" w:rsidRPr="00541313" w:rsidRDefault="00072476"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r w:rsidRPr="00541313">
        <w:rPr>
          <w:rFonts w:ascii="GHEA Grapalat" w:hAnsi="GHEA Grapalat"/>
          <w:i/>
          <w:sz w:val="20"/>
          <w:szCs w:val="20"/>
        </w:rPr>
        <w:t>:</w:t>
      </w:r>
    </w:p>
    <w:p w:rsidR="00072476" w:rsidRDefault="00072476"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072476" w:rsidRDefault="00072476"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072476" w:rsidRDefault="00072476"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072476" w:rsidRPr="00D3436F" w:rsidRDefault="0007247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72476" w:rsidRPr="008842CE" w:rsidRDefault="00072476" w:rsidP="001831C4">
      <w:pPr>
        <w:pStyle w:val="af2"/>
        <w:widowControl w:val="0"/>
        <w:jc w:val="both"/>
        <w:rPr>
          <w:rFonts w:ascii="GHEA Grapalat" w:hAnsi="GHEA Grapalat"/>
          <w:lang w:val="af-ZA"/>
        </w:rPr>
      </w:pPr>
    </w:p>
    <w:p w:rsidR="00072476" w:rsidRPr="008842CE" w:rsidRDefault="00072476" w:rsidP="008842CE">
      <w:pPr>
        <w:pStyle w:val="af2"/>
        <w:widowControl w:val="0"/>
        <w:jc w:val="both"/>
        <w:rPr>
          <w:rFonts w:ascii="GHEA Grapalat" w:hAnsi="GHEA Grapalat"/>
          <w:lang w:val="af-ZA"/>
        </w:rPr>
      </w:pPr>
    </w:p>
  </w:footnote>
  <w:footnote w:id="5">
    <w:p w:rsidR="00072476" w:rsidRPr="00CD6B60" w:rsidRDefault="00072476"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72476" w:rsidRPr="00CD6B60" w:rsidRDefault="0007247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быть</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proofErr w:type="gramStart"/>
      <w:r>
        <w:rPr>
          <w:rFonts w:ascii="GHEA Grapalat" w:hAnsi="GHEA Grapalat"/>
          <w:i/>
          <w:sz w:val="20"/>
          <w:szCs w:val="20"/>
        </w:rPr>
        <w:t>.</w:t>
      </w:r>
      <w:r w:rsidRPr="00CD6B60">
        <w:rPr>
          <w:rFonts w:ascii="GHEA Grapalat" w:hAnsi="GHEA Grapalat" w:hint="eastAsia"/>
          <w:i/>
          <w:sz w:val="20"/>
          <w:szCs w:val="20"/>
        </w:rPr>
        <w:t>К</w:t>
      </w:r>
      <w:proofErr w:type="gramEnd"/>
      <w:r w:rsidRPr="00CD6B60">
        <w:rPr>
          <w:rFonts w:ascii="GHEA Grapalat" w:hAnsi="GHEA Grapalat" w:hint="eastAsia"/>
          <w:i/>
          <w:sz w:val="20"/>
          <w:szCs w:val="20"/>
        </w:rPr>
        <w:t>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72476" w:rsidRPr="00CD6B60" w:rsidRDefault="0007247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72476" w:rsidRPr="00CD6B60" w:rsidRDefault="0007247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6">
    <w:p w:rsidR="00072476" w:rsidRDefault="00072476"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proofErr w:type="gramStart"/>
      <w:r w:rsidRPr="00F332DF">
        <w:rPr>
          <w:rFonts w:ascii="GHEA Grapalat" w:hAnsi="GHEA Grapalat"/>
          <w:i/>
          <w:sz w:val="20"/>
          <w:szCs w:val="20"/>
        </w:rPr>
        <w:t>,</w:t>
      </w:r>
      <w:r>
        <w:rPr>
          <w:rFonts w:ascii="GHEA Grapalat" w:hAnsi="GHEA Grapalat"/>
          <w:i/>
          <w:sz w:val="20"/>
          <w:szCs w:val="20"/>
        </w:rPr>
        <w:t>н</w:t>
      </w:r>
      <w:proofErr w:type="gramEnd"/>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72476" w:rsidRDefault="0007247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72476" w:rsidRPr="009E2596" w:rsidRDefault="0007247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7">
    <w:p w:rsidR="00072476" w:rsidRPr="0049623A" w:rsidDel="00932115" w:rsidRDefault="00072476" w:rsidP="00AF1F59">
      <w:pPr>
        <w:pStyle w:val="af2"/>
        <w:jc w:val="both"/>
        <w:rPr>
          <w:del w:id="0" w:author="Inesa Kocharyan" w:date="2019-10-29T12:18:00Z"/>
        </w:rPr>
      </w:pPr>
      <w:r>
        <w:rPr>
          <w:rStyle w:val="af6"/>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8">
    <w:p w:rsidR="00072476" w:rsidRPr="00D3436F" w:rsidRDefault="00072476"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72476" w:rsidRPr="000811C1" w:rsidRDefault="00072476">
      <w:pPr>
        <w:pStyle w:val="af2"/>
        <w:rPr>
          <w:rFonts w:asciiTheme="minorHAnsi" w:hAnsiTheme="minorHAnsi"/>
        </w:rPr>
      </w:pPr>
    </w:p>
  </w:footnote>
  <w:footnote w:id="9">
    <w:p w:rsidR="00072476" w:rsidRPr="002C2499" w:rsidRDefault="00072476"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072476" w:rsidRPr="000811C1" w:rsidRDefault="00072476">
      <w:pPr>
        <w:pStyle w:val="af2"/>
        <w:rPr>
          <w:rFonts w:asciiTheme="minorHAnsi" w:hAnsiTheme="minorHAnsi"/>
        </w:rPr>
      </w:pPr>
    </w:p>
  </w:footnote>
  <w:footnote w:id="10">
    <w:p w:rsidR="00072476" w:rsidRPr="00FE2AA4" w:rsidRDefault="00072476">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1">
    <w:p w:rsidR="00072476" w:rsidRPr="008842CE" w:rsidRDefault="00072476"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72476" w:rsidRPr="000811C1" w:rsidRDefault="00072476">
      <w:pPr>
        <w:pStyle w:val="af2"/>
        <w:rPr>
          <w:lang w:val="af-ZA"/>
        </w:rPr>
      </w:pPr>
    </w:p>
  </w:footnote>
  <w:footnote w:id="12">
    <w:p w:rsidR="00072476" w:rsidRPr="0092041F" w:rsidRDefault="00072476"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proofErr w:type="gramStart"/>
      <w:r w:rsidRPr="00CB0A01">
        <w:rPr>
          <w:rFonts w:ascii="GHEA Grapalat" w:hAnsi="GHEA Grapalat" w:cs="Sylfaen"/>
          <w:i/>
          <w:sz w:val="16"/>
          <w:szCs w:val="16"/>
        </w:rPr>
        <w:t>“</w:t>
      </w:r>
      <w:r w:rsidRPr="00C67FAB">
        <w:rPr>
          <w:rFonts w:ascii="GHEA Grapalat" w:hAnsi="GHEA Grapalat"/>
          <w:i/>
        </w:rPr>
        <w:t>в</w:t>
      </w:r>
      <w:proofErr w:type="gramEnd"/>
      <w:r w:rsidRPr="00C67FAB">
        <w:rPr>
          <w:rFonts w:ascii="GHEA Grapalat" w:hAnsi="GHEA Grapalat"/>
          <w:i/>
        </w:rPr>
        <w:t xml:space="preserve">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3">
    <w:p w:rsidR="00072476" w:rsidRPr="00511966" w:rsidRDefault="00072476"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proofErr w:type="gramStart"/>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4">
    <w:p w:rsidR="00072476" w:rsidRPr="008E4439" w:rsidRDefault="0007247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rsidR="00072476" w:rsidRPr="000811C1" w:rsidRDefault="00072476" w:rsidP="0027573B">
      <w:pPr>
        <w:pStyle w:val="af2"/>
        <w:rPr>
          <w:rFonts w:ascii="Sylfaen" w:hAnsi="Sylfaen"/>
          <w:sz w:val="18"/>
          <w:szCs w:val="18"/>
        </w:rPr>
      </w:pPr>
    </w:p>
  </w:footnote>
  <w:footnote w:id="15">
    <w:p w:rsidR="00072476" w:rsidRPr="00A31673" w:rsidRDefault="00072476">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6">
    <w:p w:rsidR="00072476" w:rsidRPr="00DE7706" w:rsidRDefault="00072476">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7">
    <w:p w:rsidR="00072476" w:rsidRDefault="00072476"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72476" w:rsidRDefault="00072476" w:rsidP="006B3E56">
      <w:pPr>
        <w:pStyle w:val="af2"/>
        <w:rPr>
          <w:rFonts w:asciiTheme="minorHAnsi" w:hAnsiTheme="minorHAnsi"/>
          <w:lang w:val="af-ZA"/>
        </w:rPr>
      </w:pPr>
    </w:p>
  </w:footnote>
  <w:footnote w:id="18">
    <w:p w:rsidR="00072476" w:rsidRPr="00D3436F" w:rsidRDefault="00072476"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72476" w:rsidRPr="00D3436F" w:rsidRDefault="00072476">
      <w:pPr>
        <w:pStyle w:val="af2"/>
        <w:rPr>
          <w:lang w:val="es-ES"/>
        </w:rPr>
      </w:pPr>
    </w:p>
  </w:footnote>
  <w:footnote w:id="19">
    <w:p w:rsidR="00072476" w:rsidRPr="008842CE" w:rsidRDefault="00072476" w:rsidP="003D2FE2">
      <w:pPr>
        <w:pStyle w:val="af2"/>
        <w:jc w:val="both"/>
      </w:pPr>
    </w:p>
  </w:footnote>
  <w:footnote w:id="20">
    <w:p w:rsidR="00072476" w:rsidRPr="008842CE" w:rsidRDefault="00072476" w:rsidP="000A214C">
      <w:pPr>
        <w:pStyle w:val="af2"/>
        <w:jc w:val="both"/>
      </w:pPr>
    </w:p>
  </w:footnote>
  <w:footnote w:id="21">
    <w:p w:rsidR="00072476" w:rsidRPr="00D3436F" w:rsidRDefault="00072476"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2">
    <w:p w:rsidR="00072476" w:rsidRPr="008842CE" w:rsidRDefault="00072476"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72476" w:rsidRPr="00D3436F" w:rsidRDefault="00072476">
      <w:pPr>
        <w:pStyle w:val="af2"/>
        <w:rPr>
          <w:lang w:val="hy-AM"/>
        </w:rPr>
      </w:pPr>
    </w:p>
  </w:footnote>
  <w:footnote w:id="23">
    <w:p w:rsidR="00072476" w:rsidRPr="008842CE" w:rsidRDefault="00072476"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72476" w:rsidRPr="00E85250" w:rsidRDefault="00072476" w:rsidP="00D90640">
      <w:pPr>
        <w:widowControl w:val="0"/>
        <w:spacing w:after="160" w:line="360" w:lineRule="auto"/>
        <w:ind w:firstLine="709"/>
        <w:jc w:val="both"/>
        <w:rPr>
          <w:rFonts w:ascii="GHEA Grapalat" w:hAnsi="GHEA Grapalat"/>
          <w:lang w:val="hy-AM"/>
        </w:rPr>
      </w:pPr>
    </w:p>
    <w:p w:rsidR="00072476" w:rsidRPr="00D3436F" w:rsidRDefault="00072476">
      <w:pPr>
        <w:pStyle w:val="af2"/>
        <w:rPr>
          <w:lang w:val="hy-AM"/>
        </w:rPr>
      </w:pPr>
    </w:p>
  </w:footnote>
  <w:footnote w:id="24">
    <w:p w:rsidR="00072476" w:rsidRPr="00402BC3" w:rsidRDefault="00072476"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72476" w:rsidRPr="00552088" w:rsidRDefault="0007247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72476" w:rsidRPr="00D3436F" w:rsidRDefault="00072476">
      <w:pPr>
        <w:pStyle w:val="af2"/>
        <w:rPr>
          <w:lang w:val="hy-AM"/>
        </w:rPr>
      </w:pPr>
    </w:p>
  </w:footnote>
  <w:footnote w:id="25">
    <w:p w:rsidR="00072476" w:rsidRPr="008842CE" w:rsidRDefault="00072476"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72476" w:rsidRPr="00D3436F" w:rsidRDefault="00072476">
      <w:pPr>
        <w:pStyle w:val="af2"/>
        <w:rPr>
          <w:lang w:val="hy-AM"/>
        </w:rPr>
      </w:pPr>
    </w:p>
  </w:footnote>
  <w:footnote w:id="26">
    <w:p w:rsidR="00072476" w:rsidRPr="00D3436F" w:rsidRDefault="00072476"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72476" w:rsidRPr="008842CE" w:rsidRDefault="00072476"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72476" w:rsidRPr="00D3436F" w:rsidRDefault="00072476">
      <w:pPr>
        <w:pStyle w:val="af2"/>
        <w:rPr>
          <w:lang w:val="hy-AM"/>
        </w:rPr>
      </w:pPr>
    </w:p>
  </w:footnote>
  <w:footnote w:id="28">
    <w:p w:rsidR="00072476" w:rsidRPr="008842CE" w:rsidRDefault="00072476" w:rsidP="00413390">
      <w:pPr>
        <w:pStyle w:val="af2"/>
        <w:widowControl w:val="0"/>
        <w:jc w:val="both"/>
        <w:rPr>
          <w:rFonts w:ascii="GHEA Grapalat" w:hAnsi="GHEA Grapalat"/>
          <w:lang w:val="hy-AM"/>
        </w:rPr>
      </w:pPr>
      <w:r>
        <w:rPr>
          <w:rStyle w:val="af6"/>
        </w:rPr>
        <w:t>24</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roofErr w:type="gramEnd"/>
    </w:p>
    <w:p w:rsidR="00072476" w:rsidRPr="008842CE" w:rsidRDefault="0007247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72476" w:rsidRPr="00D3436F" w:rsidRDefault="00072476">
      <w:pPr>
        <w:pStyle w:val="af2"/>
        <w:rPr>
          <w:lang w:val="hy-AM"/>
        </w:rPr>
      </w:pPr>
    </w:p>
  </w:footnote>
  <w:footnote w:id="29">
    <w:p w:rsidR="00072476" w:rsidRPr="00E861BF" w:rsidRDefault="0007247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0">
    <w:p w:rsidR="006A4E1F" w:rsidRPr="00E861BF" w:rsidRDefault="006A4E1F" w:rsidP="006A4E1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0"/>
  </w:num>
  <w:num w:numId="15">
    <w:abstractNumId w:val="25"/>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8"/>
  </w:num>
  <w:num w:numId="29">
    <w:abstractNumId w:val="26"/>
  </w:num>
  <w:num w:numId="30">
    <w:abstractNumId w:val="22"/>
  </w:num>
  <w:num w:numId="31">
    <w:abstractNumId w:val="1"/>
  </w:num>
  <w:num w:numId="32">
    <w:abstractNumId w:val="11"/>
  </w:num>
  <w:num w:numId="33">
    <w:abstractNumId w:val="16"/>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4FC"/>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1EF"/>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476"/>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54A"/>
    <w:rsid w:val="00096865"/>
    <w:rsid w:val="00096B2C"/>
    <w:rsid w:val="0009758F"/>
    <w:rsid w:val="00097DE8"/>
    <w:rsid w:val="000A05FE"/>
    <w:rsid w:val="000A15F9"/>
    <w:rsid w:val="000A214C"/>
    <w:rsid w:val="000A323C"/>
    <w:rsid w:val="000A37CE"/>
    <w:rsid w:val="000A4FC5"/>
    <w:rsid w:val="000A5316"/>
    <w:rsid w:val="000A5B16"/>
    <w:rsid w:val="000A6B75"/>
    <w:rsid w:val="000A6CB1"/>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47D"/>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6E2"/>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2E9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8E3"/>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B7671"/>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976"/>
    <w:rsid w:val="001F4BB3"/>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6E0B"/>
    <w:rsid w:val="002273AD"/>
    <w:rsid w:val="0022770A"/>
    <w:rsid w:val="00227C9F"/>
    <w:rsid w:val="00230B12"/>
    <w:rsid w:val="00230C8F"/>
    <w:rsid w:val="00231244"/>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3424"/>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A2F"/>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15"/>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03BB"/>
    <w:rsid w:val="00330E07"/>
    <w:rsid w:val="0033253D"/>
    <w:rsid w:val="00333314"/>
    <w:rsid w:val="00333B85"/>
    <w:rsid w:val="00334564"/>
    <w:rsid w:val="003347CE"/>
    <w:rsid w:val="0033571F"/>
    <w:rsid w:val="00335B47"/>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4F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3C4"/>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865"/>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140"/>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51A3"/>
    <w:rsid w:val="003F6081"/>
    <w:rsid w:val="003F66A5"/>
    <w:rsid w:val="003F6B39"/>
    <w:rsid w:val="003F6CF8"/>
    <w:rsid w:val="003F6ED1"/>
    <w:rsid w:val="003F762C"/>
    <w:rsid w:val="003F7715"/>
    <w:rsid w:val="003F7B41"/>
    <w:rsid w:val="003F7F2F"/>
    <w:rsid w:val="0040112D"/>
    <w:rsid w:val="00401B30"/>
    <w:rsid w:val="00401BA5"/>
    <w:rsid w:val="00401F33"/>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2CF3"/>
    <w:rsid w:val="00413390"/>
    <w:rsid w:val="00413595"/>
    <w:rsid w:val="00414FD1"/>
    <w:rsid w:val="00416F1E"/>
    <w:rsid w:val="0041739A"/>
    <w:rsid w:val="004175B6"/>
    <w:rsid w:val="00417E48"/>
    <w:rsid w:val="00417F33"/>
    <w:rsid w:val="00421AEB"/>
    <w:rsid w:val="00421C29"/>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486"/>
    <w:rsid w:val="0047258C"/>
    <w:rsid w:val="00472963"/>
    <w:rsid w:val="00472E68"/>
    <w:rsid w:val="00473502"/>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09DB"/>
    <w:rsid w:val="004B0A9E"/>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652D"/>
    <w:rsid w:val="004D7784"/>
    <w:rsid w:val="004D77AD"/>
    <w:rsid w:val="004E037F"/>
    <w:rsid w:val="004E0B7B"/>
    <w:rsid w:val="004E0E8E"/>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421"/>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C00"/>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2F55"/>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E5A"/>
    <w:rsid w:val="00602FC5"/>
    <w:rsid w:val="0060526C"/>
    <w:rsid w:val="00606328"/>
    <w:rsid w:val="0060652B"/>
    <w:rsid w:val="00606B84"/>
    <w:rsid w:val="00607120"/>
    <w:rsid w:val="00607F7B"/>
    <w:rsid w:val="00611998"/>
    <w:rsid w:val="006132ED"/>
    <w:rsid w:val="00614934"/>
    <w:rsid w:val="0061522D"/>
    <w:rsid w:val="006154C5"/>
    <w:rsid w:val="00615570"/>
    <w:rsid w:val="00615B35"/>
    <w:rsid w:val="006175C8"/>
    <w:rsid w:val="00617764"/>
    <w:rsid w:val="00617A6E"/>
    <w:rsid w:val="0062023F"/>
    <w:rsid w:val="006208FD"/>
    <w:rsid w:val="00621255"/>
    <w:rsid w:val="00621D3B"/>
    <w:rsid w:val="006220CA"/>
    <w:rsid w:val="00622E34"/>
    <w:rsid w:val="006237BD"/>
    <w:rsid w:val="00623998"/>
    <w:rsid w:val="00623D55"/>
    <w:rsid w:val="00623F24"/>
    <w:rsid w:val="00624A8D"/>
    <w:rsid w:val="00625515"/>
    <w:rsid w:val="00625529"/>
    <w:rsid w:val="00625A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0CBF"/>
    <w:rsid w:val="00651408"/>
    <w:rsid w:val="006519EF"/>
    <w:rsid w:val="00651E02"/>
    <w:rsid w:val="006521E5"/>
    <w:rsid w:val="00653424"/>
    <w:rsid w:val="006538D1"/>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ADD"/>
    <w:rsid w:val="00667B7D"/>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77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1F"/>
    <w:rsid w:val="006A5026"/>
    <w:rsid w:val="006A676F"/>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1C7"/>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592"/>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391"/>
    <w:rsid w:val="007072C5"/>
    <w:rsid w:val="0070731F"/>
    <w:rsid w:val="00707B86"/>
    <w:rsid w:val="00712311"/>
    <w:rsid w:val="00712DB8"/>
    <w:rsid w:val="007131F4"/>
    <w:rsid w:val="00713746"/>
    <w:rsid w:val="0071687B"/>
    <w:rsid w:val="0071689A"/>
    <w:rsid w:val="00716F47"/>
    <w:rsid w:val="00717771"/>
    <w:rsid w:val="00717CF2"/>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6F42"/>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55B8"/>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07CC"/>
    <w:rsid w:val="007A12AE"/>
    <w:rsid w:val="007A13C6"/>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3C"/>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429"/>
    <w:rsid w:val="007D0927"/>
    <w:rsid w:val="007D0C96"/>
    <w:rsid w:val="007D1213"/>
    <w:rsid w:val="007D12B1"/>
    <w:rsid w:val="007D13EE"/>
    <w:rsid w:val="007D1692"/>
    <w:rsid w:val="007D16BB"/>
    <w:rsid w:val="007D2B56"/>
    <w:rsid w:val="007D3C9F"/>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17E"/>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ED6"/>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1E8"/>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571"/>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06DF"/>
    <w:rsid w:val="00881C05"/>
    <w:rsid w:val="00881C22"/>
    <w:rsid w:val="00881D4C"/>
    <w:rsid w:val="00881DD7"/>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4E92"/>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8ED"/>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1E9D"/>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4F"/>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ECB"/>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894"/>
    <w:rsid w:val="00972C1A"/>
    <w:rsid w:val="009732B6"/>
    <w:rsid w:val="00973601"/>
    <w:rsid w:val="0097362A"/>
    <w:rsid w:val="00973BAB"/>
    <w:rsid w:val="00973FB1"/>
    <w:rsid w:val="009771B9"/>
    <w:rsid w:val="009775DB"/>
    <w:rsid w:val="009777D7"/>
    <w:rsid w:val="00980D45"/>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0A9"/>
    <w:rsid w:val="009911A0"/>
    <w:rsid w:val="009918C0"/>
    <w:rsid w:val="009923D8"/>
    <w:rsid w:val="009924E6"/>
    <w:rsid w:val="00993191"/>
    <w:rsid w:val="00993891"/>
    <w:rsid w:val="00993B16"/>
    <w:rsid w:val="00993B84"/>
    <w:rsid w:val="0099454B"/>
    <w:rsid w:val="00994A77"/>
    <w:rsid w:val="00995045"/>
    <w:rsid w:val="00995732"/>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FCB"/>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2E00"/>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92A"/>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0C7"/>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4A0F"/>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8790A"/>
    <w:rsid w:val="00A90E28"/>
    <w:rsid w:val="00A90FCD"/>
    <w:rsid w:val="00A921FF"/>
    <w:rsid w:val="00A93710"/>
    <w:rsid w:val="00A95131"/>
    <w:rsid w:val="00A95C09"/>
    <w:rsid w:val="00A961A4"/>
    <w:rsid w:val="00A96293"/>
    <w:rsid w:val="00A96817"/>
    <w:rsid w:val="00A9694C"/>
    <w:rsid w:val="00AA0AD8"/>
    <w:rsid w:val="00AA0F00"/>
    <w:rsid w:val="00AA13E4"/>
    <w:rsid w:val="00AA1BBF"/>
    <w:rsid w:val="00AA233A"/>
    <w:rsid w:val="00AA2414"/>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48"/>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022"/>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50C"/>
    <w:rsid w:val="00B11030"/>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2DA5"/>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4C60"/>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06"/>
    <w:rsid w:val="00BF5421"/>
    <w:rsid w:val="00BF603D"/>
    <w:rsid w:val="00BF6DEF"/>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990"/>
    <w:rsid w:val="00C47A9F"/>
    <w:rsid w:val="00C47D55"/>
    <w:rsid w:val="00C50D71"/>
    <w:rsid w:val="00C51512"/>
    <w:rsid w:val="00C527F9"/>
    <w:rsid w:val="00C53926"/>
    <w:rsid w:val="00C53D1C"/>
    <w:rsid w:val="00C54047"/>
    <w:rsid w:val="00C54CEE"/>
    <w:rsid w:val="00C5588A"/>
    <w:rsid w:val="00C56BBA"/>
    <w:rsid w:val="00C57D7E"/>
    <w:rsid w:val="00C611EE"/>
    <w:rsid w:val="00C61F21"/>
    <w:rsid w:val="00C6256F"/>
    <w:rsid w:val="00C62F28"/>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6F99"/>
    <w:rsid w:val="00CA770E"/>
    <w:rsid w:val="00CA7AA9"/>
    <w:rsid w:val="00CA7C54"/>
    <w:rsid w:val="00CB0129"/>
    <w:rsid w:val="00CB0901"/>
    <w:rsid w:val="00CB0A01"/>
    <w:rsid w:val="00CB0B2A"/>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6C0"/>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0E3C"/>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0F0"/>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4A31"/>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D2A"/>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45D"/>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5D4"/>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7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2C8F"/>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40"/>
    <w:rsid w:val="00E326DD"/>
    <w:rsid w:val="00E327B8"/>
    <w:rsid w:val="00E32CC2"/>
    <w:rsid w:val="00E32D5B"/>
    <w:rsid w:val="00E33157"/>
    <w:rsid w:val="00E3357F"/>
    <w:rsid w:val="00E33E6B"/>
    <w:rsid w:val="00E3606B"/>
    <w:rsid w:val="00E36717"/>
    <w:rsid w:val="00E36A86"/>
    <w:rsid w:val="00E40DE2"/>
    <w:rsid w:val="00E41156"/>
    <w:rsid w:val="00E41620"/>
    <w:rsid w:val="00E41DE7"/>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B7D"/>
    <w:rsid w:val="00E63C8D"/>
    <w:rsid w:val="00E64337"/>
    <w:rsid w:val="00E6482F"/>
    <w:rsid w:val="00E648D1"/>
    <w:rsid w:val="00E64D24"/>
    <w:rsid w:val="00E65F37"/>
    <w:rsid w:val="00E66866"/>
    <w:rsid w:val="00E674AE"/>
    <w:rsid w:val="00E67BA7"/>
    <w:rsid w:val="00E67FD5"/>
    <w:rsid w:val="00E70A0B"/>
    <w:rsid w:val="00E70FC4"/>
    <w:rsid w:val="00E72C73"/>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1F2"/>
    <w:rsid w:val="00E8425F"/>
    <w:rsid w:val="00E85A49"/>
    <w:rsid w:val="00E861BF"/>
    <w:rsid w:val="00E9064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002"/>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2FF6"/>
    <w:rsid w:val="00EC362B"/>
    <w:rsid w:val="00EC400D"/>
    <w:rsid w:val="00EC4580"/>
    <w:rsid w:val="00EC5C41"/>
    <w:rsid w:val="00EC7188"/>
    <w:rsid w:val="00EC759E"/>
    <w:rsid w:val="00EC7897"/>
    <w:rsid w:val="00ED012C"/>
    <w:rsid w:val="00ED0338"/>
    <w:rsid w:val="00ED0BF3"/>
    <w:rsid w:val="00ED0DE3"/>
    <w:rsid w:val="00ED1142"/>
    <w:rsid w:val="00ED1170"/>
    <w:rsid w:val="00ED2352"/>
    <w:rsid w:val="00ED2462"/>
    <w:rsid w:val="00ED3BA4"/>
    <w:rsid w:val="00ED4A28"/>
    <w:rsid w:val="00ED4C1D"/>
    <w:rsid w:val="00ED5972"/>
    <w:rsid w:val="00ED59E0"/>
    <w:rsid w:val="00ED5C1C"/>
    <w:rsid w:val="00ED6836"/>
    <w:rsid w:val="00ED6A38"/>
    <w:rsid w:val="00ED7344"/>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CAF"/>
    <w:rsid w:val="00F36AD3"/>
    <w:rsid w:val="00F36E1F"/>
    <w:rsid w:val="00F377C0"/>
    <w:rsid w:val="00F378EC"/>
    <w:rsid w:val="00F37C10"/>
    <w:rsid w:val="00F37F2C"/>
    <w:rsid w:val="00F40235"/>
    <w:rsid w:val="00F403A5"/>
    <w:rsid w:val="00F406AC"/>
    <w:rsid w:val="00F40D4D"/>
    <w:rsid w:val="00F410E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4FF"/>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C84"/>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x-phmenubutton">
    <w:name w:val="x-ph__menu__button"/>
    <w:basedOn w:val="a0"/>
    <w:rsid w:val="00B74C60"/>
  </w:style>
  <w:style w:type="character" w:customStyle="1" w:styleId="CharCharChar0">
    <w:name w:val="Char Char Char"/>
    <w:rsid w:val="00E72C73"/>
    <w:rPr>
      <w:rFonts w:ascii="Arial LatArm" w:hAnsi="Arial LatArm"/>
      <w:sz w:val="24"/>
      <w:lang w:eastAsia="ru-RU"/>
    </w:rPr>
  </w:style>
  <w:style w:type="character" w:customStyle="1" w:styleId="CharChar220">
    <w:name w:val="Char Char22"/>
    <w:rsid w:val="00E72C73"/>
    <w:rPr>
      <w:rFonts w:ascii="Arial Armenian" w:hAnsi="Arial Armenian"/>
      <w:sz w:val="28"/>
      <w:lang w:val="en-US"/>
    </w:rPr>
  </w:style>
  <w:style w:type="character" w:customStyle="1" w:styleId="CharChar200">
    <w:name w:val="Char Char20"/>
    <w:rsid w:val="00E72C73"/>
    <w:rPr>
      <w:rFonts w:ascii="Times LatArm" w:hAnsi="Times LatArm"/>
      <w:b/>
      <w:sz w:val="28"/>
      <w:lang w:val="en-US"/>
    </w:rPr>
  </w:style>
  <w:style w:type="character" w:customStyle="1" w:styleId="CharChar160">
    <w:name w:val="Char Char16"/>
    <w:rsid w:val="00E72C73"/>
    <w:rPr>
      <w:rFonts w:ascii="Times Armenian" w:hAnsi="Times Armenian"/>
      <w:b/>
      <w:lang w:val="hy-AM"/>
    </w:rPr>
  </w:style>
  <w:style w:type="character" w:customStyle="1" w:styleId="CharChar150">
    <w:name w:val="Char Char15"/>
    <w:rsid w:val="00E72C73"/>
    <w:rPr>
      <w:rFonts w:ascii="Times Armenian" w:hAnsi="Times Armenian"/>
      <w:i/>
      <w:lang w:val="nl-NL"/>
    </w:rPr>
  </w:style>
  <w:style w:type="character" w:customStyle="1" w:styleId="CharChar130">
    <w:name w:val="Char Char13"/>
    <w:rsid w:val="00E72C73"/>
    <w:rPr>
      <w:rFonts w:ascii="Arial Armenian" w:hAnsi="Arial Armenian"/>
      <w:lang w:val="en-US"/>
    </w:rPr>
  </w:style>
  <w:style w:type="character" w:customStyle="1" w:styleId="CharChar230">
    <w:name w:val="Char Char23"/>
    <w:rsid w:val="00E72C73"/>
    <w:rPr>
      <w:rFonts w:ascii="Arial Armenian" w:hAnsi="Arial Armenian"/>
      <w:sz w:val="28"/>
      <w:lang w:val="en-US" w:eastAsia="ru-RU" w:bidi="ar-SA"/>
    </w:rPr>
  </w:style>
  <w:style w:type="character" w:customStyle="1" w:styleId="CharChar210">
    <w:name w:val="Char Char21"/>
    <w:rsid w:val="00E72C73"/>
    <w:rPr>
      <w:rFonts w:ascii="Arial LatArm" w:hAnsi="Arial LatArm"/>
      <w:b/>
      <w:color w:val="0000FF"/>
      <w:lang w:val="en-US" w:eastAsia="ru-RU" w:bidi="ar-SA"/>
    </w:rPr>
  </w:style>
  <w:style w:type="character" w:customStyle="1" w:styleId="CharChar250">
    <w:name w:val="Char Char25"/>
    <w:rsid w:val="00E72C73"/>
    <w:rPr>
      <w:rFonts w:ascii="Arial Armenian" w:hAnsi="Arial Armenian"/>
      <w:sz w:val="28"/>
      <w:lang w:val="en-US" w:eastAsia="ru-RU" w:bidi="ar-SA"/>
    </w:rPr>
  </w:style>
  <w:style w:type="character" w:customStyle="1" w:styleId="CharChar240">
    <w:name w:val="Char Char24"/>
    <w:rsid w:val="00E72C73"/>
    <w:rPr>
      <w:rFonts w:ascii="Arial LatArm" w:hAnsi="Arial LatArm"/>
      <w:b/>
      <w:color w:val="0000FF"/>
      <w:lang w:val="en-US" w:eastAsia="ru-RU" w:bidi="ar-SA"/>
    </w:rPr>
  </w:style>
  <w:style w:type="paragraph" w:customStyle="1" w:styleId="110">
    <w:name w:val="Указатель 11"/>
    <w:basedOn w:val="a"/>
    <w:rsid w:val="00E72C7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E72C73"/>
    <w:pPr>
      <w:suppressAutoHyphens/>
      <w:spacing w:line="100" w:lineRule="atLeast"/>
    </w:pPr>
    <w:rPr>
      <w:kern w:val="1"/>
      <w:sz w:val="20"/>
      <w:szCs w:val="20"/>
      <w:lang w:val="en-AU" w:eastAsia="ar-SA" w:bidi="ar-SA"/>
    </w:rPr>
  </w:style>
  <w:style w:type="paragraph" w:customStyle="1" w:styleId="Char3CharCharChar0">
    <w:name w:val="Char3 Char Char Char"/>
    <w:basedOn w:val="a"/>
    <w:next w:val="a"/>
    <w:semiHidden/>
    <w:rsid w:val="00E72C73"/>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E72C73"/>
    <w:rPr>
      <w:color w:val="605E5C"/>
      <w:shd w:val="clear" w:color="auto" w:fill="E1DFDD"/>
    </w:rPr>
  </w:style>
  <w:style w:type="character" w:customStyle="1" w:styleId="tlid-translation">
    <w:name w:val="tlid-translation"/>
    <w:basedOn w:val="a0"/>
    <w:rsid w:val="008565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28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5617201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00713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452961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419764">
      <w:bodyDiv w:val="1"/>
      <w:marLeft w:val="0"/>
      <w:marRight w:val="0"/>
      <w:marTop w:val="0"/>
      <w:marBottom w:val="0"/>
      <w:divBdr>
        <w:top w:val="none" w:sz="0" w:space="0" w:color="auto"/>
        <w:left w:val="none" w:sz="0" w:space="0" w:color="auto"/>
        <w:bottom w:val="none" w:sz="0" w:space="0" w:color="auto"/>
        <w:right w:val="none" w:sz="0" w:space="0" w:color="auto"/>
      </w:divBdr>
    </w:div>
    <w:div w:id="6531473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691903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7151074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A396B-1405-44A3-99B2-A8A0DB3E1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2680</TotalTime>
  <Pages>112</Pages>
  <Words>33769</Words>
  <Characters>192484</Characters>
  <Application>Microsoft Office Word</Application>
  <DocSecurity>0</DocSecurity>
  <Lines>1604</Lines>
  <Paragraphs>451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225802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Windows7</cp:lastModifiedBy>
  <cp:revision>729</cp:revision>
  <cp:lastPrinted>2018-02-16T07:12:00Z</cp:lastPrinted>
  <dcterms:created xsi:type="dcterms:W3CDTF">2019-10-28T07:04:00Z</dcterms:created>
  <dcterms:modified xsi:type="dcterms:W3CDTF">2020-01-28T10:58:00Z</dcterms:modified>
</cp:coreProperties>
</file>